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91B" w:rsidRDefault="00073C3F" w:rsidP="005A619B">
      <w:pPr>
        <w:jc w:val="center"/>
        <w:rPr>
          <w:b/>
        </w:rPr>
      </w:pPr>
      <w:r w:rsidRPr="005D2D54">
        <w:rPr>
          <w:b/>
        </w:rPr>
        <w:t>SZERZŐDÉS</w:t>
      </w:r>
      <w:r w:rsidR="00952B9A" w:rsidRPr="005D2D54">
        <w:rPr>
          <w:b/>
        </w:rPr>
        <w:t xml:space="preserve"> </w:t>
      </w:r>
      <w:r w:rsidRPr="005D2D54">
        <w:rPr>
          <w:b/>
        </w:rPr>
        <w:t xml:space="preserve">JOGÁTRUHÁZÁSRÓL </w:t>
      </w:r>
    </w:p>
    <w:p w:rsidR="005D2D54" w:rsidRPr="005D2D54" w:rsidRDefault="005D2D54" w:rsidP="005A619B">
      <w:pPr>
        <w:jc w:val="center"/>
        <w:rPr>
          <w:bCs/>
          <w:i/>
          <w:color w:val="000000"/>
        </w:rPr>
      </w:pPr>
      <w:r w:rsidRPr="005D2D54">
        <w:rPr>
          <w:i/>
        </w:rPr>
        <w:t>(tervezet)</w:t>
      </w:r>
    </w:p>
    <w:p w:rsidR="005A619B" w:rsidRDefault="005A619B" w:rsidP="000B41DC">
      <w:pPr>
        <w:pStyle w:val="Cmsor3"/>
        <w:numPr>
          <w:ilvl w:val="0"/>
          <w:numId w:val="0"/>
        </w:numPr>
        <w:ind w:left="4253"/>
        <w:jc w:val="center"/>
      </w:pPr>
    </w:p>
    <w:p w:rsidR="008D7519" w:rsidRDefault="008D7519" w:rsidP="008D7519">
      <w:r>
        <w:t>amely létrejött egyrészről a</w:t>
      </w:r>
    </w:p>
    <w:p w:rsidR="00952B9A" w:rsidRDefault="00952B9A" w:rsidP="008D7519"/>
    <w:p w:rsidR="00952B9A" w:rsidRDefault="003614B6" w:rsidP="007B6BB9">
      <w:r w:rsidRPr="003614B6">
        <w:rPr>
          <w:b/>
        </w:rPr>
        <w:t>Közép-Duna Vidéke Hulladékgazdálkodási Önkormányzati Társulás</w:t>
      </w:r>
      <w:r w:rsidR="007B6BB9">
        <w:t xml:space="preserve"> (</w:t>
      </w:r>
      <w:r w:rsidR="007B6BB9" w:rsidRPr="007D591B">
        <w:t>8154 Polgárdi, Batthyány u. 132.</w:t>
      </w:r>
      <w:r w:rsidR="007B6BB9">
        <w:t xml:space="preserve">, </w:t>
      </w:r>
      <w:r w:rsidR="007B6BB9" w:rsidRPr="007D591B">
        <w:t>KSH azonosító</w:t>
      </w:r>
      <w:r w:rsidR="007B6BB9">
        <w:t>:</w:t>
      </w:r>
      <w:r w:rsidR="007B6BB9" w:rsidRPr="007B6BB9">
        <w:t xml:space="preserve"> </w:t>
      </w:r>
      <w:r w:rsidR="007B6BB9" w:rsidRPr="007D591B">
        <w:t>15592475-3821-382-07</w:t>
      </w:r>
      <w:r w:rsidR="007B6BB9">
        <w:t>, Adószám:</w:t>
      </w:r>
      <w:r w:rsidR="007B6BB9" w:rsidRPr="007B6BB9">
        <w:t xml:space="preserve"> </w:t>
      </w:r>
      <w:r w:rsidR="007B6BB9" w:rsidRPr="007D591B">
        <w:t>15592475-2-07</w:t>
      </w:r>
      <w:r w:rsidR="007B6BB9">
        <w:t xml:space="preserve">, képviseli: dr. Cser-Palkovics András a Társulási Tanács elnöke), </w:t>
      </w:r>
      <w:r w:rsidR="0070570A">
        <w:t>mint</w:t>
      </w:r>
      <w:r w:rsidR="00F60813">
        <w:t xml:space="preserve"> </w:t>
      </w:r>
      <w:r w:rsidR="00F60813" w:rsidRPr="00F60813">
        <w:t>engedményező (a továbbiakban: „</w:t>
      </w:r>
      <w:r w:rsidRPr="003614B6">
        <w:rPr>
          <w:b/>
        </w:rPr>
        <w:t>Engedményező</w:t>
      </w:r>
      <w:r w:rsidR="00F60813" w:rsidRPr="00F60813">
        <w:t>”)</w:t>
      </w:r>
    </w:p>
    <w:p w:rsidR="00952B9A" w:rsidRDefault="00952B9A" w:rsidP="007B6BB9"/>
    <w:p w:rsidR="007B6BB9" w:rsidRDefault="007B6BB9" w:rsidP="007B6BB9">
      <w:r>
        <w:t>másrészről a</w:t>
      </w:r>
    </w:p>
    <w:p w:rsidR="007B6BB9" w:rsidRDefault="007B6BB9" w:rsidP="007B6BB9"/>
    <w:p w:rsidR="007B6BB9" w:rsidRPr="007D591B" w:rsidRDefault="007B6BB9" w:rsidP="007B6BB9">
      <w:r w:rsidRPr="005870FA">
        <w:t>Duna-Tisza közi Hulladékgazdálkodási</w:t>
      </w:r>
      <w:r w:rsidR="005870FA" w:rsidRPr="005870FA">
        <w:t xml:space="preserve"> és Környezetvédelmi</w:t>
      </w:r>
      <w:r w:rsidRPr="005870FA">
        <w:t xml:space="preserve"> Önkormányzati Társulás </w:t>
      </w:r>
      <w:r w:rsidRPr="005870FA">
        <w:rPr>
          <w:highlight w:val="yellow"/>
        </w:rPr>
        <w:t>(</w:t>
      </w:r>
      <w:r w:rsidR="005870FA" w:rsidRPr="005870FA">
        <w:rPr>
          <w:highlight w:val="yellow"/>
        </w:rPr>
        <w:t>adatok</w:t>
      </w:r>
      <w:r w:rsidR="00C36FD7" w:rsidRPr="005870FA">
        <w:rPr>
          <w:highlight w:val="yellow"/>
        </w:rPr>
        <w:t>…),</w:t>
      </w:r>
      <w:r w:rsidR="00BE7F15">
        <w:t xml:space="preserve"> </w:t>
      </w:r>
      <w:r w:rsidR="00C36FD7">
        <w:t xml:space="preserve">mint </w:t>
      </w:r>
      <w:r w:rsidR="00C36FD7" w:rsidRPr="00F60813">
        <w:t>engedménye</w:t>
      </w:r>
      <w:r w:rsidR="00C36FD7">
        <w:t>s</w:t>
      </w:r>
      <w:r w:rsidR="00C36FD7" w:rsidRPr="00F60813">
        <w:t xml:space="preserve"> (a továbbiakban: „</w:t>
      </w:r>
      <w:r w:rsidR="00C36FD7" w:rsidRPr="009E49F0">
        <w:rPr>
          <w:b/>
        </w:rPr>
        <w:t>Engedménye</w:t>
      </w:r>
      <w:r w:rsidR="00C36FD7">
        <w:rPr>
          <w:b/>
        </w:rPr>
        <w:t>s</w:t>
      </w:r>
      <w:r w:rsidR="00C36FD7" w:rsidRPr="00F60813">
        <w:t>”)</w:t>
      </w:r>
    </w:p>
    <w:p w:rsidR="00952B9A" w:rsidRDefault="00952B9A" w:rsidP="008D7519"/>
    <w:p w:rsidR="00952B9A" w:rsidRDefault="007B6BB9" w:rsidP="008D7519">
      <w:r>
        <w:t xml:space="preserve">között </w:t>
      </w:r>
      <w:r w:rsidR="00952B9A">
        <w:t>a mai napon, az alábbi tartalommal</w:t>
      </w:r>
      <w:r>
        <w:t>:</w:t>
      </w:r>
    </w:p>
    <w:p w:rsidR="008D7519" w:rsidRPr="008D7519" w:rsidRDefault="008D7519" w:rsidP="008D7519"/>
    <w:p w:rsidR="003614B6" w:rsidRPr="003614B6" w:rsidRDefault="00923CE7">
      <w:pPr>
        <w:jc w:val="center"/>
        <w:rPr>
          <w:b/>
        </w:rPr>
      </w:pPr>
      <w:r>
        <w:rPr>
          <w:b/>
        </w:rPr>
        <w:t>I.</w:t>
      </w:r>
      <w:r w:rsidR="00F36E8F">
        <w:rPr>
          <w:b/>
        </w:rPr>
        <w:t xml:space="preserve"> Előzmények</w:t>
      </w:r>
    </w:p>
    <w:p w:rsidR="00952B9A" w:rsidRDefault="00952B9A" w:rsidP="007B6BB9">
      <w:pPr>
        <w:jc w:val="center"/>
        <w:rPr>
          <w:b/>
        </w:rPr>
      </w:pPr>
    </w:p>
    <w:p w:rsidR="003614B6" w:rsidRDefault="00923CE7">
      <w:r>
        <w:t>1.</w:t>
      </w:r>
      <w:r w:rsidR="00811701">
        <w:t xml:space="preserve"> </w:t>
      </w:r>
      <w:r w:rsidR="0070570A">
        <w:t xml:space="preserve">Szerződő felek rögzítik, hogy </w:t>
      </w:r>
      <w:r w:rsidR="005D2D54">
        <w:t>a</w:t>
      </w:r>
      <w:r w:rsidR="003614B6" w:rsidRPr="003614B6">
        <w:t xml:space="preserve"> K</w:t>
      </w:r>
      <w:r w:rsidR="005D2D54">
        <w:t>özép-Duna Vidéke</w:t>
      </w:r>
      <w:r w:rsidR="003614B6" w:rsidRPr="003614B6">
        <w:t xml:space="preserve"> Hulladékgazdálkodási Önkormányzati Társulás 2017</w:t>
      </w:r>
      <w:r w:rsidR="003614B6" w:rsidRPr="005870FA">
        <w:t xml:space="preserve">. </w:t>
      </w:r>
      <w:r w:rsidR="005870FA" w:rsidRPr="005870FA">
        <w:t>szeptember</w:t>
      </w:r>
      <w:r w:rsidR="005870FA">
        <w:t xml:space="preserve"> 29</w:t>
      </w:r>
      <w:r w:rsidR="003614B6" w:rsidRPr="003614B6">
        <w:t xml:space="preserve">-én – a tagi önkormányzatok által átruházott hatáskörében eljárva, közbeszerzési eljárás lebonyolítását követően- szerződést </w:t>
      </w:r>
      <w:r w:rsidR="003614B6" w:rsidRPr="003614B6">
        <w:rPr>
          <w:i/>
        </w:rPr>
        <w:t>(a továbbiakban: Közszolgáltatási szerződés)</w:t>
      </w:r>
      <w:r w:rsidR="003614B6" w:rsidRPr="003614B6">
        <w:t xml:space="preserve"> kötött a tagi önkormányzatok ellátási területére a </w:t>
      </w:r>
      <w:r>
        <w:t xml:space="preserve">hulladékgazdálkodási közszolgáltatás teljes körű ellátása céljából a </w:t>
      </w:r>
      <w:r w:rsidR="003614B6" w:rsidRPr="003614B6">
        <w:t xml:space="preserve">Duna-Tisza közi Hulladékgazdálkodási Nonprofit Korlátolt Felelősségű Társasággal </w:t>
      </w:r>
      <w:r>
        <w:t xml:space="preserve">(a továbbiakban: </w:t>
      </w:r>
      <w:r w:rsidR="003614B6" w:rsidRPr="003614B6">
        <w:rPr>
          <w:i/>
        </w:rPr>
        <w:t>Szolgáltató</w:t>
      </w:r>
      <w:r>
        <w:t>)</w:t>
      </w:r>
      <w:r w:rsidR="00CE5770">
        <w:t xml:space="preserve"> </w:t>
      </w:r>
      <w:r w:rsidR="003614B6" w:rsidRPr="003614B6">
        <w:t>7 év időtartamra.</w:t>
      </w:r>
    </w:p>
    <w:p w:rsidR="003614B6" w:rsidRPr="003614B6" w:rsidRDefault="003614B6"/>
    <w:p w:rsidR="007B6BB9" w:rsidRPr="00811701" w:rsidRDefault="003614B6" w:rsidP="005A619B">
      <w:r w:rsidRPr="003614B6">
        <w:t xml:space="preserve">2. A </w:t>
      </w:r>
      <w:r w:rsidRPr="003614B6">
        <w:rPr>
          <w:i/>
        </w:rPr>
        <w:t>Közszolgáltatási szerződés</w:t>
      </w:r>
      <w:r w:rsidRPr="003614B6">
        <w:t xml:space="preserve"> területi hatálya a következő tagönkormányzatokra </w:t>
      </w:r>
      <w:r w:rsidRPr="003614B6">
        <w:rPr>
          <w:i/>
        </w:rPr>
        <w:t>(a továbbiakban: Érintett önkormányzat)</w:t>
      </w:r>
      <w:r w:rsidRPr="003614B6">
        <w:t xml:space="preserve"> terjed ki: </w:t>
      </w:r>
    </w:p>
    <w:p w:rsidR="005D2D54" w:rsidRDefault="005870FA" w:rsidP="002A3D2A">
      <w:pPr>
        <w:rPr>
          <w:color w:val="000000" w:themeColor="text1"/>
        </w:rPr>
      </w:pPr>
      <w:r w:rsidRPr="00052A43">
        <w:rPr>
          <w:color w:val="000000" w:themeColor="text1"/>
        </w:rPr>
        <w:t>Akasztó Község Önkormányzata, Apaj Község Önkormányzata, Áporka Község Önkormányzata, Apostag Község Önkormányzata, Bugyi Nagyközség Önkormányzata, Dömsöd Nagyközség Önkormányzata, Dunaegyháza Község Önkormányzata, Dunatetétlen Község Önkormányzata, Dunavecse Város Önkormányzata, Kiskunlacháza Nagyközség Önkormányzata, Kunpeszér Község Önkormányzata, Kunszentmiklós Város Önkormányzata, Majosháza Község Önkormányzata, Ráckeve Város Önkormányzata, Szalkszentmárton Község Önkormányzata, Szigetcsép Község Önkormányzata, Szigetszentmárton Község Önkormányzata, Szigetújfalu Község Önkormányzata, Taksony Nagyközség Önkormányzata, Tass Község Önkormányzata</w:t>
      </w:r>
      <w:r>
        <w:rPr>
          <w:color w:val="000000" w:themeColor="text1"/>
        </w:rPr>
        <w:t xml:space="preserve">, Lórév </w:t>
      </w:r>
      <w:r w:rsidRPr="00052A43">
        <w:rPr>
          <w:color w:val="000000" w:themeColor="text1"/>
        </w:rPr>
        <w:t>Község Önkormányzata</w:t>
      </w:r>
      <w:r>
        <w:rPr>
          <w:color w:val="000000" w:themeColor="text1"/>
        </w:rPr>
        <w:t>, Makád</w:t>
      </w:r>
      <w:r w:rsidR="008A7A9B" w:rsidRPr="008A7A9B">
        <w:rPr>
          <w:color w:val="000000" w:themeColor="text1"/>
        </w:rPr>
        <w:t xml:space="preserve"> </w:t>
      </w:r>
      <w:r w:rsidR="008A7A9B" w:rsidRPr="00052A43">
        <w:rPr>
          <w:color w:val="000000" w:themeColor="text1"/>
        </w:rPr>
        <w:t>Község Önkormányzata</w:t>
      </w:r>
      <w:r w:rsidR="00FB7F8C">
        <w:rPr>
          <w:color w:val="000000" w:themeColor="text1"/>
        </w:rPr>
        <w:t xml:space="preserve">, Szigetbecse </w:t>
      </w:r>
      <w:r w:rsidR="00FB7F8C" w:rsidRPr="00052A43">
        <w:rPr>
          <w:color w:val="000000" w:themeColor="text1"/>
        </w:rPr>
        <w:t>Község Önkormányzata</w:t>
      </w:r>
      <w:r w:rsidR="00FB7F8C">
        <w:rPr>
          <w:color w:val="000000" w:themeColor="text1"/>
        </w:rPr>
        <w:t xml:space="preserve">, Ócsa </w:t>
      </w:r>
      <w:r w:rsidR="00FB7F8C" w:rsidRPr="00052A43">
        <w:rPr>
          <w:color w:val="000000" w:themeColor="text1"/>
        </w:rPr>
        <w:t>Város Önkormányzata,</w:t>
      </w:r>
    </w:p>
    <w:p w:rsidR="005D2D54" w:rsidRDefault="005D2D54" w:rsidP="002A3D2A">
      <w:pPr>
        <w:rPr>
          <w:color w:val="000000" w:themeColor="text1"/>
        </w:rPr>
      </w:pPr>
    </w:p>
    <w:p w:rsidR="00C36FD7" w:rsidRDefault="003614B6" w:rsidP="002A3D2A">
      <w:r w:rsidRPr="003614B6">
        <w:t xml:space="preserve">3. </w:t>
      </w:r>
      <w:r w:rsidR="004F1D77">
        <w:t>Szerződő felek rögzítik, hogy a</w:t>
      </w:r>
      <w:r w:rsidRPr="003614B6">
        <w:t xml:space="preserve"> </w:t>
      </w:r>
      <w:r w:rsidR="00457BB3">
        <w:t>jelen szerződés I.2. pontjában megjelölt</w:t>
      </w:r>
      <w:r w:rsidRPr="003614B6">
        <w:t xml:space="preserve"> </w:t>
      </w:r>
      <w:r w:rsidRPr="003614B6">
        <w:rPr>
          <w:i/>
        </w:rPr>
        <w:t>Érintett önkormányzatok</w:t>
      </w:r>
      <w:r w:rsidRPr="003614B6">
        <w:t xml:space="preserve"> a Nemzeti Hulladékgazdálkodási Koordináló és Vagyonkezelő Zrt. területi optimalizáció érdekében tett szakmai intézkedéseinek és döntéseinek eleget téve 2019. december 31</w:t>
      </w:r>
      <w:r w:rsidR="00A14116">
        <w:t>. napjával</w:t>
      </w:r>
      <w:r w:rsidRPr="003614B6">
        <w:t xml:space="preserve"> </w:t>
      </w:r>
      <w:r w:rsidR="008D4637">
        <w:t>megszüntették tagsági jogviszonyukat</w:t>
      </w:r>
      <w:r w:rsidRPr="003614B6">
        <w:t xml:space="preserve"> </w:t>
      </w:r>
      <w:r w:rsidR="008D4637">
        <w:t>Engedményezővel</w:t>
      </w:r>
      <w:r w:rsidR="00923CE7">
        <w:t xml:space="preserve"> és</w:t>
      </w:r>
      <w:r w:rsidR="00FD6580">
        <w:t xml:space="preserve"> azt megelőzően egyenként</w:t>
      </w:r>
      <w:r w:rsidR="00923CE7">
        <w:t xml:space="preserve"> tagsági jogviszonyt létesítettek  </w:t>
      </w:r>
      <w:r w:rsidR="00CE5770">
        <w:t>Engedményessel</w:t>
      </w:r>
      <w:r w:rsidR="00923CE7">
        <w:t xml:space="preserve">. </w:t>
      </w:r>
    </w:p>
    <w:p w:rsidR="00C36FD7" w:rsidRDefault="00C36FD7" w:rsidP="002A3D2A"/>
    <w:p w:rsidR="002A3D2A" w:rsidRDefault="00C36FD7" w:rsidP="002A3D2A">
      <w:r>
        <w:t xml:space="preserve">4. </w:t>
      </w:r>
      <w:r w:rsidR="001D13E5">
        <w:t>Szerződő felek rögzítik, hogy a j</w:t>
      </w:r>
      <w:r w:rsidR="00923CE7">
        <w:t>elen szerződés I.2. pontj</w:t>
      </w:r>
      <w:r>
        <w:t>ában</w:t>
      </w:r>
      <w:r w:rsidR="00923CE7">
        <w:t xml:space="preserve"> felsorolt </w:t>
      </w:r>
      <w:r w:rsidR="003614B6" w:rsidRPr="003614B6">
        <w:rPr>
          <w:i/>
        </w:rPr>
        <w:t>Érintett önkormányzatok</w:t>
      </w:r>
      <w:r w:rsidR="00923CE7">
        <w:t xml:space="preserve"> hulladékgazdálkodási feladat- és hatásköreit az önkormányzatok döntései </w:t>
      </w:r>
      <w:r w:rsidR="00923CE7">
        <w:lastRenderedPageBreak/>
        <w:t xml:space="preserve">alapján </w:t>
      </w:r>
      <w:r w:rsidR="003614B6" w:rsidRPr="003614B6">
        <w:t>a</w:t>
      </w:r>
      <w:r w:rsidR="00734A66">
        <w:t>z Engedményezőve</w:t>
      </w:r>
      <w:r w:rsidR="005A2334">
        <w:t>l</w:t>
      </w:r>
      <w:r w:rsidR="003614B6" w:rsidRPr="003614B6">
        <w:t xml:space="preserve"> </w:t>
      </w:r>
      <w:r w:rsidR="00923CE7">
        <w:t xml:space="preserve">történő </w:t>
      </w:r>
      <w:r w:rsidR="005A2334">
        <w:t>tagsági jogviszony megszűnését</w:t>
      </w:r>
      <w:r w:rsidR="00923CE7">
        <w:t xml:space="preserve"> követően </w:t>
      </w:r>
      <w:r w:rsidR="00923CE7" w:rsidRPr="005D2D54">
        <w:t xml:space="preserve">a Duna-Tisza közi Hulladékgazdálkodási </w:t>
      </w:r>
      <w:r w:rsidR="005D2D54" w:rsidRPr="005D2D54">
        <w:t xml:space="preserve">és Környezetvédelmi </w:t>
      </w:r>
      <w:r w:rsidR="00923CE7" w:rsidRPr="005D2D54">
        <w:t>Önkormányzati Társulás</w:t>
      </w:r>
      <w:r w:rsidR="00923CE7">
        <w:t xml:space="preserve"> gyakorolja.</w:t>
      </w:r>
    </w:p>
    <w:p w:rsidR="004F1D77" w:rsidRPr="007A6390" w:rsidRDefault="004F1D77" w:rsidP="002A3D2A"/>
    <w:p w:rsidR="007B6BB9" w:rsidRDefault="004F1D77" w:rsidP="005A619B">
      <w:pPr>
        <w:rPr>
          <w:b/>
        </w:rPr>
      </w:pPr>
      <w:r w:rsidRPr="005D2D54">
        <w:t xml:space="preserve">5. Szerződő felek rögzítik, hogy </w:t>
      </w:r>
      <w:r w:rsidR="005A2334" w:rsidRPr="005D2D54">
        <w:t>Engedményes</w:t>
      </w:r>
      <w:r w:rsidR="00067678">
        <w:t xml:space="preserve"> teljes ellátási területén a hulladékgazdálkodási közszolgáltatási feladatokat a </w:t>
      </w:r>
      <w:r w:rsidR="005A2334">
        <w:t>Szolgáltató</w:t>
      </w:r>
      <w:r w:rsidR="00067678">
        <w:rPr>
          <w:b/>
        </w:rPr>
        <w:t xml:space="preserve"> </w:t>
      </w:r>
      <w:r w:rsidR="00067678" w:rsidRPr="0094254C">
        <w:t>látja el.</w:t>
      </w:r>
    </w:p>
    <w:p w:rsidR="00B2475A" w:rsidRPr="007D591B" w:rsidRDefault="00B2475A" w:rsidP="005A619B"/>
    <w:p w:rsidR="005A619B" w:rsidRPr="00F36E8F" w:rsidRDefault="003614B6" w:rsidP="00B709F8">
      <w:pPr>
        <w:jc w:val="center"/>
        <w:rPr>
          <w:b/>
        </w:rPr>
      </w:pPr>
      <w:r w:rsidRPr="003614B6">
        <w:rPr>
          <w:b/>
        </w:rPr>
        <w:t>II. Jogátruházás</w:t>
      </w:r>
    </w:p>
    <w:p w:rsidR="00B709F8" w:rsidRDefault="00B709F8" w:rsidP="00B709F8"/>
    <w:p w:rsidR="00B709F8" w:rsidRDefault="00A71D1C" w:rsidP="00B709F8">
      <w:r>
        <w:t xml:space="preserve">1. </w:t>
      </w:r>
      <w:r w:rsidR="00687432">
        <w:t xml:space="preserve">A fentiekre tekintettel szerződő felek megállapodnak, hogy </w:t>
      </w:r>
      <w:r w:rsidR="00B709F8">
        <w:t xml:space="preserve">a szerződés 1.2. pontja alatt felsorolt </w:t>
      </w:r>
      <w:r w:rsidR="00CB38D8" w:rsidRPr="005D2D54">
        <w:rPr>
          <w:i/>
        </w:rPr>
        <w:t xml:space="preserve">Érintett </w:t>
      </w:r>
      <w:r w:rsidR="00B709F8" w:rsidRPr="005D2D54">
        <w:rPr>
          <w:i/>
        </w:rPr>
        <w:t>önkormányzatok</w:t>
      </w:r>
      <w:r w:rsidR="00B709F8">
        <w:t xml:space="preserve"> hulladékgazdálkodási közszolgáltatásának folyamatos biztosítása érdekében a </w:t>
      </w:r>
      <w:r w:rsidR="00CB38D8">
        <w:t>Polgári Törvénykönyvről szóló 2013. évi V. törvény</w:t>
      </w:r>
      <w:r w:rsidR="00B709F8">
        <w:t xml:space="preserve"> </w:t>
      </w:r>
      <w:r w:rsidR="003D353D">
        <w:t>6:202.§</w:t>
      </w:r>
      <w:r w:rsidR="00B709F8">
        <w:t xml:space="preserve"> alapján </w:t>
      </w:r>
      <w:r w:rsidR="009A22A3">
        <w:t xml:space="preserve">Engedményező a </w:t>
      </w:r>
      <w:r w:rsidR="009A22A3" w:rsidRPr="009E49F0">
        <w:rPr>
          <w:i/>
        </w:rPr>
        <w:t xml:space="preserve">Közszolgáltatási </w:t>
      </w:r>
      <w:r w:rsidR="00923CE7">
        <w:rPr>
          <w:i/>
        </w:rPr>
        <w:t>szerződés</w:t>
      </w:r>
      <w:r w:rsidR="003614B6" w:rsidRPr="003614B6">
        <w:t>ben meghatározott és abból eredő minden jogát a</w:t>
      </w:r>
      <w:r w:rsidR="005D2D54">
        <w:t>z</w:t>
      </w:r>
      <w:r w:rsidR="00923CE7">
        <w:t xml:space="preserve"> Engedményesre</w:t>
      </w:r>
      <w:r w:rsidR="003D353D">
        <w:t xml:space="preserve"> átruházza.</w:t>
      </w:r>
    </w:p>
    <w:p w:rsidR="005D2D54" w:rsidRDefault="005D2D54" w:rsidP="00B709F8"/>
    <w:p w:rsidR="00B709F8" w:rsidRDefault="00B709F8" w:rsidP="00B709F8">
      <w:r>
        <w:t>2.</w:t>
      </w:r>
      <w:r w:rsidR="00297580">
        <w:t xml:space="preserve"> Engedményes</w:t>
      </w:r>
      <w:r w:rsidR="0076069C">
        <w:t xml:space="preserve"> kijelenti, hogy a szerződéskötést megelőzően az </w:t>
      </w:r>
      <w:r w:rsidR="00CA3E00">
        <w:t xml:space="preserve">Engedményező </w:t>
      </w:r>
      <w:r w:rsidR="0076069C">
        <w:t xml:space="preserve">és a </w:t>
      </w:r>
      <w:r w:rsidR="00CA3E00">
        <w:t>S</w:t>
      </w:r>
      <w:r w:rsidR="0076069C">
        <w:t xml:space="preserve">zolgáltató között létrejött, jelen szerződés tárgyát képező közszolgáltatási szerződést és annak mellékleteit teljes terjedelmében megismerte, tartalmát </w:t>
      </w:r>
      <w:r w:rsidR="0044643F">
        <w:t xml:space="preserve">értelmezte és </w:t>
      </w:r>
      <w:r w:rsidR="0076069C">
        <w:t xml:space="preserve">megértette. Az </w:t>
      </w:r>
      <w:r w:rsidR="007338E9">
        <w:t xml:space="preserve">Engedményező </w:t>
      </w:r>
      <w:r w:rsidR="0076069C">
        <w:t xml:space="preserve">által átruházott jogok gyakorlásával élni kíván, azt átvállalja, </w:t>
      </w:r>
      <w:r w:rsidR="0044643F">
        <w:t xml:space="preserve">jelen </w:t>
      </w:r>
      <w:r w:rsidR="0076069C">
        <w:t>szerződés hatályba lépés</w:t>
      </w:r>
      <w:r w:rsidR="0044643F">
        <w:t>ével</w:t>
      </w:r>
      <w:r w:rsidR="0076069C">
        <w:t xml:space="preserve"> </w:t>
      </w:r>
      <w:r w:rsidR="0044643F">
        <w:t>egyidőben a jogátruházással érintett szerződéses kötelemben</w:t>
      </w:r>
      <w:r w:rsidR="0076069C">
        <w:t xml:space="preserve"> az </w:t>
      </w:r>
      <w:r w:rsidR="007338E9">
        <w:t xml:space="preserve">Engedményező </w:t>
      </w:r>
      <w:r w:rsidR="0076069C">
        <w:t xml:space="preserve">helyébe lép.  </w:t>
      </w:r>
    </w:p>
    <w:p w:rsidR="00B709F8" w:rsidRDefault="00B709F8" w:rsidP="00B709F8"/>
    <w:p w:rsidR="003614B6" w:rsidRDefault="00CA3E00">
      <w:r>
        <w:t>3</w:t>
      </w:r>
      <w:r w:rsidR="00B709F8">
        <w:t>.</w:t>
      </w:r>
      <w:r>
        <w:t xml:space="preserve"> </w:t>
      </w:r>
      <w:r w:rsidR="00F36E8F">
        <w:t>Engedményező</w:t>
      </w:r>
      <w:r w:rsidR="00067678">
        <w:t xml:space="preserve"> a szerződés aláírásával </w:t>
      </w:r>
      <w:r w:rsidR="00F36E8F">
        <w:t xml:space="preserve">egyidejűleg </w:t>
      </w:r>
      <w:r w:rsidR="00067678">
        <w:t xml:space="preserve">a következő dokumentumok </w:t>
      </w:r>
      <w:r w:rsidR="00D370B4">
        <w:t xml:space="preserve">egy </w:t>
      </w:r>
      <w:r w:rsidR="00067678">
        <w:t xml:space="preserve">eredeti példányát adja át </w:t>
      </w:r>
      <w:r w:rsidR="00F36E8F">
        <w:t>Engedményes részére</w:t>
      </w:r>
      <w:r w:rsidR="00067678">
        <w:t xml:space="preserve">: </w:t>
      </w:r>
      <w:r w:rsidR="007338E9">
        <w:t xml:space="preserve">Közszolgáltatási szerződés mellékletekkel együtt. </w:t>
      </w:r>
    </w:p>
    <w:p w:rsidR="00067678" w:rsidRDefault="00067678" w:rsidP="00B709F8"/>
    <w:p w:rsidR="00067678" w:rsidRPr="00085494" w:rsidRDefault="003614B6" w:rsidP="00067678">
      <w:pPr>
        <w:jc w:val="center"/>
        <w:rPr>
          <w:b/>
        </w:rPr>
      </w:pPr>
      <w:r w:rsidRPr="003614B6">
        <w:rPr>
          <w:b/>
        </w:rPr>
        <w:t>III. Vegyes rendelkezések</w:t>
      </w:r>
    </w:p>
    <w:p w:rsidR="00067678" w:rsidRDefault="00067678" w:rsidP="00067678">
      <w:pPr>
        <w:jc w:val="center"/>
      </w:pPr>
    </w:p>
    <w:p w:rsidR="003614B6" w:rsidRDefault="003614B6"/>
    <w:p w:rsidR="00067678" w:rsidRDefault="007338E9" w:rsidP="00067678">
      <w:r>
        <w:t>1</w:t>
      </w:r>
      <w:r w:rsidR="0044643F">
        <w:t xml:space="preserve">. A </w:t>
      </w:r>
      <w:r w:rsidR="005B5A4D">
        <w:t xml:space="preserve">Szolgáltató </w:t>
      </w:r>
      <w:r w:rsidR="0044643F">
        <w:t xml:space="preserve">kijelenti, hogy a </w:t>
      </w:r>
      <w:r w:rsidR="00D370B4">
        <w:t>jelen szerződésbe foglalt jogátruházás tényét megismerte, annak joghatásával teljes mértékben tisztában van</w:t>
      </w:r>
      <w:r w:rsidR="000B69A9">
        <w:t>, a jogátruházás tényét elfogadja</w:t>
      </w:r>
      <w:r w:rsidR="00D370B4">
        <w:t xml:space="preserve">. Kijelenti továbbá, hogy az </w:t>
      </w:r>
      <w:r w:rsidR="005B5A4D">
        <w:t xml:space="preserve">Engedményezővel </w:t>
      </w:r>
      <w:r w:rsidR="00D370B4">
        <w:t>szemben</w:t>
      </w:r>
      <w:r w:rsidR="005B5A4D">
        <w:t xml:space="preserve"> sem a </w:t>
      </w:r>
      <w:r w:rsidR="00B704E2">
        <w:t>Közszolgáltatási szerződésből, sem jelen átruházási szerződésből eredően</w:t>
      </w:r>
      <w:r w:rsidR="00D370B4">
        <w:t xml:space="preserve"> </w:t>
      </w:r>
      <w:r w:rsidR="00B704E2">
        <w:t xml:space="preserve">semmilyen </w:t>
      </w:r>
      <w:r w:rsidR="00D370B4">
        <w:t>követelése nem áll fenn.</w:t>
      </w:r>
    </w:p>
    <w:p w:rsidR="005B5A4D" w:rsidRDefault="005B5A4D" w:rsidP="00067678"/>
    <w:p w:rsidR="006E6421" w:rsidRDefault="007338E9" w:rsidP="00067678">
      <w:r>
        <w:t>2</w:t>
      </w:r>
      <w:r w:rsidR="00D370B4">
        <w:t>.</w:t>
      </w:r>
      <w:r w:rsidR="00D370B4" w:rsidRPr="00D370B4">
        <w:t xml:space="preserve"> </w:t>
      </w:r>
      <w:r w:rsidR="00ED1DB8">
        <w:t xml:space="preserve">Szerződő felek rögzítik, hogy a Közszolgáltatási szerződés alapján Szolgáltató az Engedményező részére </w:t>
      </w:r>
      <w:r w:rsidR="000B6118">
        <w:t xml:space="preserve">rendelkezésre bocsátott 3.000.000,- Ft, azaz Hárommillió forint összeget, mint a Közszolgáltatási szerződés </w:t>
      </w:r>
      <w:r w:rsidR="00F76781">
        <w:t>IV. pontjában meghatározott teljesítési biztosítékot</w:t>
      </w:r>
      <w:r w:rsidR="003731A8">
        <w:t xml:space="preserve">. Szerződő felek rögzítik, hogy ezen összeg a jelen szerződésben meghatározott jogátruházásra figyelemmel Engedményest illeti meg, így </w:t>
      </w:r>
      <w:r w:rsidR="004D4D00">
        <w:t xml:space="preserve">Engedményező kötelezettséget vállal arra nézve, hogy ezen összeget a jelen szerződés mindkét fél részéről történt aláírását követő 3 banki napon belül átutalja a Engedményes </w:t>
      </w:r>
      <w:r w:rsidR="004D4D00" w:rsidRPr="007338E9">
        <w:rPr>
          <w:highlight w:val="yellow"/>
        </w:rPr>
        <w:t>____</w:t>
      </w:r>
      <w:r w:rsidR="004D4D00">
        <w:t xml:space="preserve"> Bank Rt-nél vezetett </w:t>
      </w:r>
      <w:r w:rsidR="004D4D00" w:rsidRPr="007338E9">
        <w:rPr>
          <w:highlight w:val="yellow"/>
        </w:rPr>
        <w:t>____________</w:t>
      </w:r>
      <w:r w:rsidR="004D4D00">
        <w:t xml:space="preserve"> számú </w:t>
      </w:r>
      <w:r w:rsidR="00DF5A5D">
        <w:t>bankszámlájára.</w:t>
      </w:r>
    </w:p>
    <w:p w:rsidR="00960CC8" w:rsidRDefault="00960CC8" w:rsidP="00067678"/>
    <w:p w:rsidR="00960CC8" w:rsidRDefault="00960CC8" w:rsidP="00067678">
      <w:r>
        <w:t xml:space="preserve">4. Szerződő felek rögzítik, hogy közösen eljárnak a </w:t>
      </w:r>
      <w:r w:rsidR="00CE0AA8">
        <w:t xml:space="preserve">Közszolgáltatási szerződés IV.2. pontjában meghatározott felelősségbiztosítást nyújtó </w:t>
      </w:r>
      <w:r w:rsidR="005D2D54">
        <w:t xml:space="preserve">Allianz Hungária </w:t>
      </w:r>
      <w:r w:rsidR="005D2D54" w:rsidRPr="005D2D54">
        <w:t>Zrt.</w:t>
      </w:r>
      <w:r w:rsidR="00CE0AA8" w:rsidRPr="005D2D54">
        <w:t>-n</w:t>
      </w:r>
      <w:r w:rsidR="005D2D54" w:rsidRPr="005D2D54">
        <w:t>é</w:t>
      </w:r>
      <w:r w:rsidR="00CE0AA8" w:rsidRPr="005D2D54">
        <w:t>l</w:t>
      </w:r>
      <w:r w:rsidR="00CE0AA8">
        <w:t xml:space="preserve"> annak érdekében, hogy a jelen jogátruházásra figyelemmel </w:t>
      </w:r>
      <w:r w:rsidR="002169C7">
        <w:t xml:space="preserve">ezen </w:t>
      </w:r>
      <w:r w:rsidR="002169C7" w:rsidRPr="00CC3CFF">
        <w:rPr>
          <w:kern w:val="2"/>
        </w:rPr>
        <w:t>felelőssé</w:t>
      </w:r>
      <w:r w:rsidR="002169C7">
        <w:rPr>
          <w:kern w:val="2"/>
        </w:rPr>
        <w:t>gbiztosítás kedvezményezettjének személye Engedményesre változzon.</w:t>
      </w:r>
    </w:p>
    <w:p w:rsidR="006E6421" w:rsidRDefault="006E6421" w:rsidP="00067678"/>
    <w:p w:rsidR="00D370B4" w:rsidRPr="007338E9" w:rsidRDefault="007338E9" w:rsidP="00067678">
      <w:r w:rsidRPr="007338E9">
        <w:t xml:space="preserve">5. </w:t>
      </w:r>
      <w:r w:rsidR="003614B6" w:rsidRPr="007338E9">
        <w:t xml:space="preserve">Az </w:t>
      </w:r>
      <w:r w:rsidRPr="007338E9">
        <w:t xml:space="preserve">Engedményező </w:t>
      </w:r>
      <w:r w:rsidR="003614B6" w:rsidRPr="007338E9">
        <w:t xml:space="preserve">jelen okiratban tájékoztatja a Ráckeve és Térsége Önkormányzati Beruházási Társulást és Délegyháza község Önkormányzatát, mint a jogátruházással érintett közszolgáltatási szerződésben a megrendelői oldalon szerződő partnereit a jogátruházás tényéről, az </w:t>
      </w:r>
      <w:r w:rsidRPr="007338E9">
        <w:t>Engedményes</w:t>
      </w:r>
      <w:r w:rsidR="003614B6" w:rsidRPr="007338E9">
        <w:t xml:space="preserve"> megnevezéséről. </w:t>
      </w:r>
    </w:p>
    <w:p w:rsidR="00067678" w:rsidRPr="007338E9" w:rsidRDefault="007338E9" w:rsidP="00067678">
      <w:r w:rsidRPr="007338E9">
        <w:lastRenderedPageBreak/>
        <w:t xml:space="preserve">6. </w:t>
      </w:r>
      <w:r w:rsidR="003614B6" w:rsidRPr="007338E9">
        <w:t xml:space="preserve">4. A Ráckeve és Térsége Önkormányzati Beruházási Társulás kijelenti, hogy a jelen szerződésbe foglalt jogátruházás tényét megismerte, annak joghatásával teljes mértékben tisztában van. Kijelenti továbbá, hogy az </w:t>
      </w:r>
      <w:r w:rsidRPr="007338E9">
        <w:t xml:space="preserve">Engedményezővel </w:t>
      </w:r>
      <w:r w:rsidR="003614B6" w:rsidRPr="007338E9">
        <w:t xml:space="preserve">szemben </w:t>
      </w:r>
      <w:r w:rsidRPr="007338E9">
        <w:t xml:space="preserve">semmilyen </w:t>
      </w:r>
      <w:r w:rsidR="003614B6" w:rsidRPr="007338E9">
        <w:t>követelése nem áll fenn.</w:t>
      </w:r>
    </w:p>
    <w:p w:rsidR="00823E21" w:rsidRDefault="00823E21" w:rsidP="000B69A9">
      <w:bookmarkStart w:id="0" w:name="_GoBack"/>
      <w:bookmarkEnd w:id="0"/>
    </w:p>
    <w:p w:rsidR="000B69A9" w:rsidRPr="00085494" w:rsidRDefault="00823E21" w:rsidP="000B69A9">
      <w:pPr>
        <w:rPr>
          <w:strike/>
        </w:rPr>
      </w:pPr>
      <w:r>
        <w:t>7</w:t>
      </w:r>
      <w:r w:rsidR="003614B6" w:rsidRPr="007338E9">
        <w:t>.</w:t>
      </w:r>
      <w:ins w:id="1" w:author="Dr. Molnár Zsuzsanna" w:date="2020-01-21T11:19:00Z">
        <w:r w:rsidR="00502020">
          <w:t xml:space="preserve"> </w:t>
        </w:r>
      </w:ins>
      <w:r w:rsidR="003614B6" w:rsidRPr="007338E9">
        <w:t xml:space="preserve">Délegyháza község Önkormányzata kijelenti, hogy a jelen szerződésbe foglalt jogátruházás tényét megismerte, annak joghatásával teljes mértékben tisztában van. Kijelenti továbbá, hogy az </w:t>
      </w:r>
      <w:r w:rsidR="007338E9" w:rsidRPr="007338E9">
        <w:t xml:space="preserve">Engedményezővel </w:t>
      </w:r>
      <w:r w:rsidR="003614B6" w:rsidRPr="007338E9">
        <w:t xml:space="preserve">szemben </w:t>
      </w:r>
      <w:r w:rsidR="007338E9" w:rsidRPr="007338E9">
        <w:t xml:space="preserve">semmilyen </w:t>
      </w:r>
      <w:r w:rsidR="003614B6" w:rsidRPr="007338E9">
        <w:t>követelése nem áll fenn.</w:t>
      </w:r>
    </w:p>
    <w:p w:rsidR="00067678" w:rsidRDefault="00067678" w:rsidP="00067678"/>
    <w:p w:rsidR="0094254C" w:rsidRPr="007D591B" w:rsidRDefault="0094254C" w:rsidP="0094254C">
      <w:pPr>
        <w:pStyle w:val="Szvegtrzsbehzssal2"/>
        <w:ind w:left="0"/>
        <w:rPr>
          <w:kern w:val="2"/>
          <w:sz w:val="24"/>
          <w:szCs w:val="24"/>
        </w:rPr>
      </w:pPr>
      <w:r w:rsidRPr="007D591B">
        <w:rPr>
          <w:kern w:val="2"/>
          <w:sz w:val="24"/>
          <w:szCs w:val="24"/>
        </w:rPr>
        <w:t xml:space="preserve">Jelen szerződés a felek aláírásával </w:t>
      </w:r>
      <w:r>
        <w:rPr>
          <w:kern w:val="2"/>
          <w:sz w:val="24"/>
          <w:szCs w:val="24"/>
        </w:rPr>
        <w:t>jön létre és 2020. ……….hó….-én lép hatályba</w:t>
      </w:r>
      <w:r w:rsidRPr="007D591B">
        <w:rPr>
          <w:kern w:val="2"/>
          <w:sz w:val="24"/>
          <w:szCs w:val="24"/>
        </w:rPr>
        <w:t xml:space="preserve">. </w:t>
      </w:r>
    </w:p>
    <w:p w:rsidR="0094254C" w:rsidRPr="007D591B" w:rsidRDefault="0094254C" w:rsidP="0094254C">
      <w:pPr>
        <w:pStyle w:val="llb"/>
        <w:jc w:val="both"/>
        <w:rPr>
          <w:kern w:val="2"/>
          <w:sz w:val="24"/>
          <w:szCs w:val="24"/>
        </w:rPr>
      </w:pPr>
    </w:p>
    <w:p w:rsidR="0094254C" w:rsidRPr="007D591B" w:rsidRDefault="0094254C" w:rsidP="0094254C">
      <w:pPr>
        <w:tabs>
          <w:tab w:val="left" w:pos="4536"/>
        </w:tabs>
      </w:pPr>
    </w:p>
    <w:p w:rsidR="0094254C" w:rsidRPr="007D591B" w:rsidRDefault="0094254C" w:rsidP="0094254C">
      <w:pPr>
        <w:tabs>
          <w:tab w:val="left" w:pos="4536"/>
        </w:tabs>
      </w:pPr>
      <w:r w:rsidRPr="007D591B">
        <w:t>Kelt</w:t>
      </w:r>
      <w:r>
        <w:t>: …………………, 2020. …………….</w:t>
      </w:r>
      <w:r>
        <w:tab/>
      </w:r>
      <w:r w:rsidRPr="007D591B">
        <w:t>Kelt</w:t>
      </w:r>
      <w:r>
        <w:t>: …………………, 2020. …………….</w:t>
      </w:r>
    </w:p>
    <w:p w:rsidR="0094254C" w:rsidRPr="007D591B" w:rsidRDefault="0094254C" w:rsidP="0094254C">
      <w:pPr>
        <w:tabs>
          <w:tab w:val="left" w:pos="4536"/>
        </w:tabs>
      </w:pPr>
    </w:p>
    <w:p w:rsidR="0094254C" w:rsidRPr="007D591B" w:rsidRDefault="0094254C" w:rsidP="0094254C">
      <w:pPr>
        <w:tabs>
          <w:tab w:val="left" w:pos="4536"/>
        </w:tabs>
      </w:pPr>
    </w:p>
    <w:tbl>
      <w:tblPr>
        <w:tblW w:w="9312" w:type="dxa"/>
        <w:tblInd w:w="70" w:type="dxa"/>
        <w:tblLayout w:type="fixed"/>
        <w:tblCellMar>
          <w:left w:w="70" w:type="dxa"/>
          <w:right w:w="70" w:type="dxa"/>
        </w:tblCellMar>
        <w:tblLook w:val="0000" w:firstRow="0" w:lastRow="0" w:firstColumn="0" w:lastColumn="0" w:noHBand="0" w:noVBand="0"/>
      </w:tblPr>
      <w:tblGrid>
        <w:gridCol w:w="4628"/>
        <w:gridCol w:w="28"/>
        <w:gridCol w:w="4628"/>
        <w:gridCol w:w="28"/>
      </w:tblGrid>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jc w:val="center"/>
              <w:rPr>
                <w:b/>
              </w:rPr>
            </w:pPr>
          </w:p>
          <w:p w:rsidR="0094254C" w:rsidRPr="007D591B" w:rsidRDefault="0094254C" w:rsidP="0094254C">
            <w:pPr>
              <w:jc w:val="center"/>
              <w:rPr>
                <w:b/>
              </w:rPr>
            </w:pPr>
            <w:r>
              <w:rPr>
                <w:b/>
              </w:rPr>
              <w:t>Engedményező</w:t>
            </w:r>
            <w:r w:rsidRPr="007D591B">
              <w:rPr>
                <w:b/>
              </w:rPr>
              <w:t xml:space="preserve"> képviseletében</w:t>
            </w:r>
          </w:p>
          <w:p w:rsidR="0094254C" w:rsidRPr="007D591B" w:rsidRDefault="0094254C" w:rsidP="0094254C">
            <w:pPr>
              <w:jc w:val="center"/>
            </w:pPr>
          </w:p>
        </w:tc>
        <w:tc>
          <w:tcPr>
            <w:tcW w:w="4656" w:type="dxa"/>
            <w:gridSpan w:val="2"/>
            <w:tcBorders>
              <w:top w:val="nil"/>
              <w:left w:val="nil"/>
              <w:bottom w:val="nil"/>
              <w:right w:val="nil"/>
            </w:tcBorders>
          </w:tcPr>
          <w:p w:rsidR="0094254C" w:rsidRPr="007D591B" w:rsidRDefault="0094254C" w:rsidP="0094254C">
            <w:pPr>
              <w:jc w:val="center"/>
              <w:rPr>
                <w:b/>
              </w:rPr>
            </w:pPr>
          </w:p>
          <w:p w:rsidR="0094254C" w:rsidRPr="007D591B" w:rsidRDefault="0094254C" w:rsidP="0094254C">
            <w:pPr>
              <w:pStyle w:val="Normlbehzs"/>
              <w:spacing w:after="0"/>
              <w:jc w:val="center"/>
              <w:rPr>
                <w:szCs w:val="24"/>
              </w:rPr>
            </w:pPr>
            <w:r>
              <w:rPr>
                <w:b/>
                <w:szCs w:val="24"/>
              </w:rPr>
              <w:t>Emgedményes</w:t>
            </w:r>
            <w:r w:rsidRPr="007D591B">
              <w:rPr>
                <w:b/>
                <w:szCs w:val="24"/>
              </w:rPr>
              <w:t xml:space="preserve"> képviseletében</w:t>
            </w:r>
          </w:p>
        </w:tc>
      </w:tr>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pStyle w:val="llb"/>
              <w:tabs>
                <w:tab w:val="clear" w:pos="4536"/>
                <w:tab w:val="clear" w:pos="9072"/>
              </w:tabs>
              <w:rPr>
                <w:sz w:val="24"/>
                <w:szCs w:val="24"/>
              </w:rPr>
            </w:pPr>
            <w:r w:rsidRPr="007D591B">
              <w:rPr>
                <w:sz w:val="24"/>
                <w:szCs w:val="24"/>
              </w:rPr>
              <w:t>________________________________</w:t>
            </w:r>
          </w:p>
        </w:tc>
        <w:tc>
          <w:tcPr>
            <w:tcW w:w="4656" w:type="dxa"/>
            <w:gridSpan w:val="2"/>
            <w:tcBorders>
              <w:top w:val="nil"/>
              <w:left w:val="nil"/>
              <w:bottom w:val="nil"/>
              <w:right w:val="nil"/>
            </w:tcBorders>
          </w:tcPr>
          <w:p w:rsidR="0094254C" w:rsidRPr="007D591B" w:rsidRDefault="0094254C" w:rsidP="0094254C">
            <w:r w:rsidRPr="007D591B">
              <w:t>________________________________</w:t>
            </w:r>
          </w:p>
        </w:tc>
      </w:tr>
      <w:tr w:rsidR="0094254C" w:rsidRPr="007D591B" w:rsidTr="0094254C">
        <w:trPr>
          <w:gridAfter w:val="1"/>
          <w:wAfter w:w="28" w:type="dxa"/>
        </w:trPr>
        <w:tc>
          <w:tcPr>
            <w:tcW w:w="4628" w:type="dxa"/>
            <w:tcBorders>
              <w:top w:val="nil"/>
              <w:left w:val="nil"/>
              <w:bottom w:val="nil"/>
              <w:right w:val="nil"/>
            </w:tcBorders>
          </w:tcPr>
          <w:p w:rsidR="0094254C" w:rsidRPr="007D591B" w:rsidRDefault="0094254C" w:rsidP="0094254C">
            <w:pPr>
              <w:jc w:val="center"/>
            </w:pPr>
            <w:r w:rsidRPr="007D591B">
              <w:t xml:space="preserve">Név: </w:t>
            </w:r>
            <w:r>
              <w:t>dr. Cser-Palkovics András</w:t>
            </w:r>
          </w:p>
          <w:p w:rsidR="0094254C" w:rsidRPr="007D591B" w:rsidRDefault="0094254C" w:rsidP="0094254C">
            <w:pPr>
              <w:jc w:val="center"/>
            </w:pPr>
            <w:r w:rsidRPr="007D591B">
              <w:t>Pozíció: Társulási Tanács elnöke</w:t>
            </w:r>
          </w:p>
        </w:tc>
        <w:tc>
          <w:tcPr>
            <w:tcW w:w="4656" w:type="dxa"/>
            <w:gridSpan w:val="2"/>
            <w:tcBorders>
              <w:top w:val="nil"/>
              <w:left w:val="nil"/>
              <w:bottom w:val="nil"/>
              <w:right w:val="nil"/>
            </w:tcBorders>
          </w:tcPr>
          <w:p w:rsidR="0094254C" w:rsidRPr="007D591B" w:rsidRDefault="0094254C" w:rsidP="0094254C">
            <w:pPr>
              <w:jc w:val="center"/>
            </w:pPr>
            <w:r w:rsidRPr="007D591B">
              <w:t>Név</w:t>
            </w:r>
            <w:r w:rsidRPr="00BE7F15">
              <w:t>:</w:t>
            </w:r>
            <w:r w:rsidR="00BE7F15">
              <w:t xml:space="preserve"> </w:t>
            </w:r>
            <w:r w:rsidR="00BE7F15" w:rsidRPr="00BE7F15">
              <w:t>dr. Szeberényi Gyula Tamás</w:t>
            </w:r>
            <w:r w:rsidRPr="00BE7F15">
              <w:t xml:space="preserve"> </w:t>
            </w:r>
          </w:p>
          <w:p w:rsidR="0094254C" w:rsidRPr="007D591B" w:rsidRDefault="0094254C" w:rsidP="0094254C">
            <w:pPr>
              <w:jc w:val="center"/>
            </w:pPr>
            <w:r w:rsidRPr="007D591B">
              <w:t>Pozíció: Társulási Tanács elnöke</w:t>
            </w:r>
          </w:p>
        </w:tc>
      </w:tr>
      <w:tr w:rsidR="0094254C" w:rsidRPr="007D591B" w:rsidTr="0094254C">
        <w:trPr>
          <w:gridAfter w:val="2"/>
          <w:wAfter w:w="4656" w:type="dxa"/>
        </w:trPr>
        <w:tc>
          <w:tcPr>
            <w:tcW w:w="4656" w:type="dxa"/>
            <w:gridSpan w:val="2"/>
            <w:tcBorders>
              <w:top w:val="nil"/>
              <w:left w:val="nil"/>
              <w:bottom w:val="nil"/>
              <w:right w:val="nil"/>
            </w:tcBorders>
          </w:tcPr>
          <w:p w:rsidR="0094254C" w:rsidRPr="007D591B" w:rsidRDefault="0094254C" w:rsidP="0094254C"/>
        </w:tc>
      </w:tr>
      <w:tr w:rsidR="0094254C" w:rsidRPr="007D591B" w:rsidTr="0094254C">
        <w:tc>
          <w:tcPr>
            <w:tcW w:w="4656" w:type="dxa"/>
            <w:gridSpan w:val="2"/>
            <w:tcBorders>
              <w:top w:val="nil"/>
              <w:left w:val="nil"/>
              <w:bottom w:val="nil"/>
              <w:right w:val="nil"/>
            </w:tcBorders>
          </w:tcPr>
          <w:p w:rsidR="0094254C" w:rsidRPr="007D591B" w:rsidRDefault="0094254C" w:rsidP="0094254C">
            <w:pPr>
              <w:tabs>
                <w:tab w:val="left" w:pos="4536"/>
              </w:tabs>
            </w:pPr>
            <w:r w:rsidRPr="007D591B">
              <w:t>Kelt</w:t>
            </w:r>
            <w:r>
              <w:t>: …………………, 2020. …………….</w:t>
            </w:r>
            <w:r>
              <w:tab/>
            </w:r>
            <w:r w:rsidRPr="007D591B">
              <w:t>Kelt</w:t>
            </w:r>
            <w:r>
              <w:t>: …………………, 2020. …………….</w:t>
            </w:r>
          </w:p>
          <w:p w:rsidR="0094254C" w:rsidRPr="007D591B" w:rsidRDefault="0094254C" w:rsidP="0094254C">
            <w:pPr>
              <w:tabs>
                <w:tab w:val="left" w:pos="4536"/>
              </w:tabs>
            </w:pPr>
          </w:p>
          <w:p w:rsidR="0094254C" w:rsidRPr="007D591B" w:rsidRDefault="0094254C" w:rsidP="0094254C">
            <w:pPr>
              <w:jc w:val="center"/>
              <w:rPr>
                <w:b/>
              </w:rPr>
            </w:pPr>
          </w:p>
          <w:p w:rsidR="0094254C" w:rsidRPr="007D591B" w:rsidRDefault="0094254C" w:rsidP="0094254C">
            <w:pPr>
              <w:jc w:val="center"/>
              <w:rPr>
                <w:b/>
              </w:rPr>
            </w:pPr>
          </w:p>
          <w:p w:rsidR="0094254C" w:rsidRPr="007D591B" w:rsidRDefault="0094254C" w:rsidP="0094254C">
            <w:pPr>
              <w:pStyle w:val="Normlbehzs"/>
              <w:spacing w:after="0"/>
              <w:jc w:val="center"/>
              <w:rPr>
                <w:b/>
                <w:szCs w:val="24"/>
              </w:rPr>
            </w:pPr>
            <w:r>
              <w:rPr>
                <w:b/>
                <w:szCs w:val="24"/>
              </w:rPr>
              <w:t>Szolgáltató</w:t>
            </w:r>
            <w:r w:rsidRPr="007D591B">
              <w:rPr>
                <w:b/>
                <w:szCs w:val="24"/>
              </w:rPr>
              <w:t xml:space="preserve"> képviseletében</w:t>
            </w:r>
          </w:p>
          <w:p w:rsidR="0094254C" w:rsidRPr="007D591B" w:rsidRDefault="0094254C" w:rsidP="0094254C">
            <w:pPr>
              <w:pStyle w:val="Normlbehzs"/>
              <w:spacing w:after="0"/>
              <w:jc w:val="center"/>
              <w:rPr>
                <w:szCs w:val="24"/>
              </w:rPr>
            </w:pPr>
          </w:p>
        </w:tc>
        <w:tc>
          <w:tcPr>
            <w:tcW w:w="4656" w:type="dxa"/>
            <w:gridSpan w:val="2"/>
            <w:tcBorders>
              <w:top w:val="nil"/>
              <w:left w:val="nil"/>
              <w:bottom w:val="nil"/>
              <w:right w:val="nil"/>
            </w:tcBorders>
          </w:tcPr>
          <w:p w:rsidR="0094254C" w:rsidRPr="007D591B" w:rsidRDefault="0094254C" w:rsidP="0094254C">
            <w:pPr>
              <w:pStyle w:val="Normlbehzs"/>
              <w:spacing w:after="0"/>
              <w:jc w:val="center"/>
              <w:rPr>
                <w:szCs w:val="24"/>
              </w:rPr>
            </w:pPr>
          </w:p>
        </w:tc>
      </w:tr>
      <w:tr w:rsidR="0094254C" w:rsidRPr="007D591B" w:rsidTr="0094254C">
        <w:tc>
          <w:tcPr>
            <w:tcW w:w="4656" w:type="dxa"/>
            <w:gridSpan w:val="2"/>
            <w:tcBorders>
              <w:top w:val="nil"/>
              <w:left w:val="nil"/>
              <w:bottom w:val="nil"/>
              <w:right w:val="nil"/>
            </w:tcBorders>
          </w:tcPr>
          <w:p w:rsidR="0094254C" w:rsidRPr="007D591B" w:rsidRDefault="0094254C" w:rsidP="0094254C">
            <w:r w:rsidRPr="007D591B">
              <w:t>________________________________</w:t>
            </w:r>
          </w:p>
        </w:tc>
        <w:tc>
          <w:tcPr>
            <w:tcW w:w="4656" w:type="dxa"/>
            <w:gridSpan w:val="2"/>
            <w:tcBorders>
              <w:top w:val="nil"/>
              <w:left w:val="nil"/>
              <w:bottom w:val="nil"/>
              <w:right w:val="nil"/>
            </w:tcBorders>
          </w:tcPr>
          <w:p w:rsidR="0094254C" w:rsidRPr="007D591B" w:rsidRDefault="0094254C" w:rsidP="0094254C"/>
        </w:tc>
      </w:tr>
      <w:tr w:rsidR="0094254C" w:rsidRPr="007D591B" w:rsidTr="0094254C">
        <w:tc>
          <w:tcPr>
            <w:tcW w:w="4656" w:type="dxa"/>
            <w:gridSpan w:val="2"/>
            <w:tcBorders>
              <w:top w:val="nil"/>
              <w:left w:val="nil"/>
              <w:bottom w:val="nil"/>
              <w:right w:val="nil"/>
            </w:tcBorders>
          </w:tcPr>
          <w:p w:rsidR="00BE7F15" w:rsidRDefault="0094254C" w:rsidP="00BE7F15">
            <w:pPr>
              <w:jc w:val="center"/>
            </w:pPr>
            <w:r w:rsidRPr="00BE7F15">
              <w:t xml:space="preserve">Név: </w:t>
            </w:r>
            <w:r w:rsidR="00BE7F15" w:rsidRPr="00BE7F15">
              <w:t>Agatics Roland</w:t>
            </w:r>
          </w:p>
          <w:p w:rsidR="0094254C" w:rsidRPr="007D591B" w:rsidRDefault="0094254C" w:rsidP="00BE7F15">
            <w:pPr>
              <w:jc w:val="center"/>
            </w:pPr>
            <w:r w:rsidRPr="00BE7F15">
              <w:t xml:space="preserve">Pozíció: </w:t>
            </w:r>
            <w:r w:rsidR="00BE7F15" w:rsidRPr="00BE7F15">
              <w:t>Ügyvezető</w:t>
            </w:r>
          </w:p>
        </w:tc>
        <w:tc>
          <w:tcPr>
            <w:tcW w:w="4656" w:type="dxa"/>
            <w:gridSpan w:val="2"/>
            <w:tcBorders>
              <w:top w:val="nil"/>
              <w:left w:val="nil"/>
              <w:bottom w:val="nil"/>
              <w:right w:val="nil"/>
            </w:tcBorders>
          </w:tcPr>
          <w:p w:rsidR="0094254C" w:rsidRPr="007D591B" w:rsidRDefault="0094254C" w:rsidP="0094254C">
            <w:pPr>
              <w:jc w:val="center"/>
            </w:pPr>
          </w:p>
        </w:tc>
      </w:tr>
    </w:tbl>
    <w:p w:rsidR="00C01EC2" w:rsidRDefault="00C01EC2" w:rsidP="00067678"/>
    <w:p w:rsidR="005D2D54" w:rsidRDefault="005D2D54" w:rsidP="00067678"/>
    <w:p w:rsidR="005D2D54" w:rsidRDefault="005D2D54" w:rsidP="00067678"/>
    <w:p w:rsidR="005D2D54" w:rsidRDefault="005D2D54" w:rsidP="00067678"/>
    <w:p w:rsidR="005D2D54" w:rsidRDefault="005D2D54" w:rsidP="00067678"/>
    <w:tbl>
      <w:tblPr>
        <w:tblW w:w="9312" w:type="dxa"/>
        <w:tblInd w:w="70" w:type="dxa"/>
        <w:tblLayout w:type="fixed"/>
        <w:tblCellMar>
          <w:left w:w="70" w:type="dxa"/>
          <w:right w:w="70" w:type="dxa"/>
        </w:tblCellMar>
        <w:tblLook w:val="0000" w:firstRow="0" w:lastRow="0" w:firstColumn="0" w:lastColumn="0" w:noHBand="0" w:noVBand="0"/>
      </w:tblPr>
      <w:tblGrid>
        <w:gridCol w:w="4656"/>
        <w:gridCol w:w="4656"/>
      </w:tblGrid>
      <w:tr w:rsidR="005D2D54" w:rsidRPr="007D591B" w:rsidTr="0094254C">
        <w:tc>
          <w:tcPr>
            <w:tcW w:w="4656" w:type="dxa"/>
            <w:tcBorders>
              <w:top w:val="nil"/>
              <w:left w:val="nil"/>
              <w:bottom w:val="nil"/>
              <w:right w:val="nil"/>
            </w:tcBorders>
          </w:tcPr>
          <w:p w:rsidR="005D2D54" w:rsidRPr="007D591B" w:rsidRDefault="005D2D54" w:rsidP="0094254C">
            <w:pPr>
              <w:jc w:val="center"/>
              <w:rPr>
                <w:b/>
              </w:rPr>
            </w:pPr>
            <w:r w:rsidRPr="007D591B">
              <w:t>Kelt</w:t>
            </w:r>
            <w:r>
              <w:t>: …………………, 2020. …………….</w:t>
            </w:r>
          </w:p>
          <w:p w:rsidR="005D2D54" w:rsidRPr="007D591B" w:rsidRDefault="005D2D54" w:rsidP="0094254C">
            <w:pPr>
              <w:jc w:val="center"/>
              <w:rPr>
                <w:b/>
              </w:rPr>
            </w:pPr>
          </w:p>
          <w:p w:rsidR="005D2D54" w:rsidRPr="007D591B" w:rsidRDefault="005D2D54" w:rsidP="0094254C">
            <w:pPr>
              <w:pStyle w:val="Normlbehzs"/>
              <w:spacing w:after="0"/>
              <w:jc w:val="center"/>
              <w:rPr>
                <w:b/>
                <w:szCs w:val="24"/>
              </w:rPr>
            </w:pPr>
            <w:r>
              <w:rPr>
                <w:b/>
                <w:szCs w:val="24"/>
              </w:rPr>
              <w:t>Délegyháza község Önkormányzata</w:t>
            </w:r>
            <w:r w:rsidRPr="007D591B">
              <w:rPr>
                <w:b/>
                <w:szCs w:val="24"/>
              </w:rPr>
              <w:t xml:space="preserve"> képviseletében</w:t>
            </w:r>
          </w:p>
          <w:p w:rsidR="005D2D54" w:rsidRPr="007D591B" w:rsidRDefault="005D2D54" w:rsidP="0094254C">
            <w:pPr>
              <w:pStyle w:val="Normlbehzs"/>
              <w:spacing w:after="0"/>
              <w:jc w:val="center"/>
              <w:rPr>
                <w:szCs w:val="24"/>
              </w:rPr>
            </w:pPr>
          </w:p>
        </w:tc>
        <w:tc>
          <w:tcPr>
            <w:tcW w:w="4656" w:type="dxa"/>
            <w:tcBorders>
              <w:top w:val="nil"/>
              <w:left w:val="nil"/>
              <w:bottom w:val="nil"/>
              <w:right w:val="nil"/>
            </w:tcBorders>
          </w:tcPr>
          <w:p w:rsidR="005D2D54" w:rsidRPr="007D591B" w:rsidRDefault="005D2D54" w:rsidP="005D2D54">
            <w:pPr>
              <w:tabs>
                <w:tab w:val="left" w:pos="4536"/>
              </w:tabs>
            </w:pPr>
            <w:r w:rsidRPr="007D591B">
              <w:t>Kelt</w:t>
            </w:r>
            <w:r>
              <w:t>: …………………, 2020. …………….</w:t>
            </w:r>
            <w:r>
              <w:tab/>
            </w:r>
            <w:r w:rsidRPr="007D591B">
              <w:t>Kelt</w:t>
            </w:r>
            <w:r>
              <w:t>: …………………, 2020. …………….</w:t>
            </w:r>
          </w:p>
          <w:p w:rsidR="005D2D54" w:rsidRPr="007D591B" w:rsidRDefault="005D2D54" w:rsidP="005D2D54">
            <w:pPr>
              <w:tabs>
                <w:tab w:val="left" w:pos="4536"/>
              </w:tabs>
            </w:pPr>
          </w:p>
          <w:p w:rsidR="005D2D54" w:rsidRPr="007D591B" w:rsidRDefault="005D2D54" w:rsidP="0094254C">
            <w:pPr>
              <w:pStyle w:val="Normlbehzs"/>
              <w:spacing w:after="0"/>
              <w:jc w:val="center"/>
              <w:rPr>
                <w:szCs w:val="24"/>
              </w:rPr>
            </w:pPr>
            <w:r w:rsidRPr="0094254C">
              <w:rPr>
                <w:b/>
              </w:rPr>
              <w:t>Ráckeve és Térsége Önkormányzati Beruházási Társulás</w:t>
            </w:r>
            <w:r w:rsidRPr="007D591B">
              <w:rPr>
                <w:b/>
                <w:szCs w:val="24"/>
              </w:rPr>
              <w:t xml:space="preserve"> képviseletében</w:t>
            </w:r>
          </w:p>
        </w:tc>
      </w:tr>
      <w:tr w:rsidR="005D2D54" w:rsidRPr="007D591B" w:rsidTr="0094254C">
        <w:tc>
          <w:tcPr>
            <w:tcW w:w="4656" w:type="dxa"/>
            <w:tcBorders>
              <w:top w:val="nil"/>
              <w:left w:val="nil"/>
              <w:bottom w:val="nil"/>
              <w:right w:val="nil"/>
            </w:tcBorders>
          </w:tcPr>
          <w:p w:rsidR="005D2D54" w:rsidRPr="007D591B" w:rsidRDefault="005D2D54" w:rsidP="0094254C">
            <w:r w:rsidRPr="007D591B">
              <w:t>________________________________</w:t>
            </w:r>
          </w:p>
        </w:tc>
        <w:tc>
          <w:tcPr>
            <w:tcW w:w="4656" w:type="dxa"/>
            <w:tcBorders>
              <w:top w:val="nil"/>
              <w:left w:val="nil"/>
              <w:bottom w:val="nil"/>
              <w:right w:val="nil"/>
            </w:tcBorders>
          </w:tcPr>
          <w:p w:rsidR="005D2D54" w:rsidRPr="007D591B" w:rsidRDefault="005D2D54" w:rsidP="0094254C">
            <w:r w:rsidRPr="007D591B">
              <w:t>________________________________</w:t>
            </w:r>
          </w:p>
        </w:tc>
      </w:tr>
      <w:tr w:rsidR="005D2D54" w:rsidRPr="007D591B" w:rsidTr="0094254C">
        <w:tc>
          <w:tcPr>
            <w:tcW w:w="4656" w:type="dxa"/>
            <w:tcBorders>
              <w:top w:val="nil"/>
              <w:left w:val="nil"/>
              <w:bottom w:val="nil"/>
              <w:right w:val="nil"/>
            </w:tcBorders>
          </w:tcPr>
          <w:p w:rsidR="005D2D54" w:rsidRPr="007D591B" w:rsidRDefault="005D2D54" w:rsidP="0094254C">
            <w:pPr>
              <w:jc w:val="center"/>
            </w:pPr>
            <w:r w:rsidRPr="007D591B">
              <w:t>Név:</w:t>
            </w:r>
            <w:r>
              <w:t xml:space="preserve"> </w:t>
            </w:r>
            <w:r w:rsidRPr="0094254C">
              <w:rPr>
                <w:iCs/>
                <w:highlight w:val="yellow"/>
              </w:rPr>
              <w:t>…………………</w:t>
            </w:r>
          </w:p>
          <w:p w:rsidR="005D2D54" w:rsidRPr="007D591B" w:rsidRDefault="005D2D54" w:rsidP="0094254C">
            <w:pPr>
              <w:jc w:val="center"/>
            </w:pPr>
            <w:r w:rsidRPr="007D591B">
              <w:t xml:space="preserve">Pozíció: </w:t>
            </w:r>
            <w:r>
              <w:t>Polgármester</w:t>
            </w:r>
          </w:p>
        </w:tc>
        <w:tc>
          <w:tcPr>
            <w:tcW w:w="4656" w:type="dxa"/>
            <w:tcBorders>
              <w:top w:val="nil"/>
              <w:left w:val="nil"/>
              <w:bottom w:val="nil"/>
              <w:right w:val="nil"/>
            </w:tcBorders>
          </w:tcPr>
          <w:p w:rsidR="005D2D54" w:rsidRPr="0094254C" w:rsidRDefault="005D2D54" w:rsidP="005D2D54">
            <w:pPr>
              <w:jc w:val="center"/>
              <w:rPr>
                <w:highlight w:val="yellow"/>
              </w:rPr>
            </w:pPr>
            <w:r w:rsidRPr="0094254C">
              <w:rPr>
                <w:highlight w:val="yellow"/>
              </w:rPr>
              <w:t>Név: …………………</w:t>
            </w:r>
          </w:p>
          <w:p w:rsidR="005D2D54" w:rsidRDefault="005D2D54" w:rsidP="0094254C">
            <w:pPr>
              <w:jc w:val="center"/>
            </w:pPr>
            <w:r w:rsidRPr="0094254C">
              <w:rPr>
                <w:highlight w:val="yellow"/>
              </w:rPr>
              <w:t>Pozíció: ……………………..</w:t>
            </w: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Default="00BE7F15" w:rsidP="0094254C">
            <w:pPr>
              <w:jc w:val="center"/>
            </w:pPr>
          </w:p>
          <w:p w:rsidR="00BE7F15" w:rsidRPr="007D591B" w:rsidRDefault="00BE7F15" w:rsidP="0094254C">
            <w:pPr>
              <w:jc w:val="center"/>
            </w:pPr>
          </w:p>
        </w:tc>
      </w:tr>
    </w:tbl>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C01EC2" w:rsidRDefault="00C01EC2" w:rsidP="00067678"/>
    <w:p w:rsidR="007D591B" w:rsidRPr="007D591B" w:rsidRDefault="007D591B" w:rsidP="005A619B"/>
    <w:p w:rsidR="005A619B" w:rsidRPr="007D591B" w:rsidRDefault="005A619B" w:rsidP="00344D3B"/>
    <w:sectPr w:rsidR="005A619B" w:rsidRPr="007D591B" w:rsidSect="009E21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15" w:rsidRDefault="00BE7F15" w:rsidP="00623D78">
      <w:r>
        <w:separator/>
      </w:r>
    </w:p>
  </w:endnote>
  <w:endnote w:type="continuationSeparator" w:id="0">
    <w:p w:rsidR="00BE7F15" w:rsidRDefault="00BE7F15" w:rsidP="00623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15" w:rsidRDefault="00BE7F15" w:rsidP="00623D78">
      <w:r>
        <w:separator/>
      </w:r>
    </w:p>
  </w:footnote>
  <w:footnote w:type="continuationSeparator" w:id="0">
    <w:p w:rsidR="00BE7F15" w:rsidRDefault="00BE7F15" w:rsidP="00623D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7180"/>
    <w:multiLevelType w:val="multilevel"/>
    <w:tmpl w:val="3E12A48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7487972"/>
    <w:multiLevelType w:val="multilevel"/>
    <w:tmpl w:val="40FA0710"/>
    <w:lvl w:ilvl="0">
      <w:start w:val="4"/>
      <w:numFmt w:val="decimal"/>
      <w:pStyle w:val="Cmsor1"/>
      <w:lvlText w:val="%1"/>
      <w:lvlJc w:val="left"/>
      <w:pPr>
        <w:ind w:left="432" w:hanging="432"/>
      </w:pPr>
      <w:rPr>
        <w:rFonts w:hint="default"/>
      </w:rPr>
    </w:lvl>
    <w:lvl w:ilvl="1">
      <w:start w:val="1"/>
      <w:numFmt w:val="decimal"/>
      <w:pStyle w:val="Cmsor2"/>
      <w:lvlText w:val="%1.%2"/>
      <w:lvlJc w:val="left"/>
      <w:pPr>
        <w:ind w:left="576" w:hanging="576"/>
      </w:pPr>
      <w:rPr>
        <w:rFonts w:hint="default"/>
      </w:rPr>
    </w:lvl>
    <w:lvl w:ilvl="2">
      <w:start w:val="1"/>
      <w:numFmt w:val="decimal"/>
      <w:pStyle w:val="Cmsor3"/>
      <w:lvlText w:val="%1.%2.%3"/>
      <w:lvlJc w:val="left"/>
      <w:pPr>
        <w:ind w:left="4973" w:hanging="720"/>
      </w:pPr>
      <w:rPr>
        <w:rFonts w:hint="default"/>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2" w15:restartNumberingAfterBreak="0">
    <w:nsid w:val="0B8516A9"/>
    <w:multiLevelType w:val="hybridMultilevel"/>
    <w:tmpl w:val="1EB211A8"/>
    <w:lvl w:ilvl="0" w:tplc="E472651A">
      <w:start w:val="1"/>
      <w:numFmt w:val="lowerLetter"/>
      <w:lvlText w:val="%1)"/>
      <w:lvlJc w:val="left"/>
      <w:pPr>
        <w:tabs>
          <w:tab w:val="num" w:pos="1776"/>
        </w:tabs>
        <w:ind w:left="1776" w:hanging="360"/>
      </w:pPr>
      <w:rPr>
        <w:rFonts w:cs="Times New Roman" w:hint="default"/>
      </w:rPr>
    </w:lvl>
    <w:lvl w:ilvl="1" w:tplc="040E0019">
      <w:start w:val="1"/>
      <w:numFmt w:val="lowerLetter"/>
      <w:lvlText w:val="%2."/>
      <w:lvlJc w:val="left"/>
      <w:pPr>
        <w:tabs>
          <w:tab w:val="num" w:pos="2496"/>
        </w:tabs>
        <w:ind w:left="2496" w:hanging="360"/>
      </w:pPr>
      <w:rPr>
        <w:rFonts w:cs="Times New Roman"/>
      </w:rPr>
    </w:lvl>
    <w:lvl w:ilvl="2" w:tplc="040E001B">
      <w:start w:val="1"/>
      <w:numFmt w:val="lowerRoman"/>
      <w:lvlText w:val="%3."/>
      <w:lvlJc w:val="right"/>
      <w:pPr>
        <w:tabs>
          <w:tab w:val="num" w:pos="3216"/>
        </w:tabs>
        <w:ind w:left="3216" w:hanging="180"/>
      </w:pPr>
      <w:rPr>
        <w:rFonts w:cs="Times New Roman"/>
      </w:rPr>
    </w:lvl>
    <w:lvl w:ilvl="3" w:tplc="040E000F">
      <w:start w:val="1"/>
      <w:numFmt w:val="decimal"/>
      <w:lvlText w:val="%4."/>
      <w:lvlJc w:val="left"/>
      <w:pPr>
        <w:tabs>
          <w:tab w:val="num" w:pos="3936"/>
        </w:tabs>
        <w:ind w:left="3936" w:hanging="360"/>
      </w:pPr>
      <w:rPr>
        <w:rFonts w:cs="Times New Roman"/>
      </w:rPr>
    </w:lvl>
    <w:lvl w:ilvl="4" w:tplc="040E0019">
      <w:start w:val="1"/>
      <w:numFmt w:val="lowerLetter"/>
      <w:lvlText w:val="%5."/>
      <w:lvlJc w:val="left"/>
      <w:pPr>
        <w:tabs>
          <w:tab w:val="num" w:pos="4656"/>
        </w:tabs>
        <w:ind w:left="4656" w:hanging="360"/>
      </w:pPr>
      <w:rPr>
        <w:rFonts w:cs="Times New Roman"/>
      </w:rPr>
    </w:lvl>
    <w:lvl w:ilvl="5" w:tplc="040E001B">
      <w:start w:val="1"/>
      <w:numFmt w:val="lowerRoman"/>
      <w:lvlText w:val="%6."/>
      <w:lvlJc w:val="right"/>
      <w:pPr>
        <w:tabs>
          <w:tab w:val="num" w:pos="5376"/>
        </w:tabs>
        <w:ind w:left="5376" w:hanging="180"/>
      </w:pPr>
      <w:rPr>
        <w:rFonts w:cs="Times New Roman"/>
      </w:rPr>
    </w:lvl>
    <w:lvl w:ilvl="6" w:tplc="040E000F">
      <w:start w:val="1"/>
      <w:numFmt w:val="decimal"/>
      <w:lvlText w:val="%7."/>
      <w:lvlJc w:val="left"/>
      <w:pPr>
        <w:tabs>
          <w:tab w:val="num" w:pos="6096"/>
        </w:tabs>
        <w:ind w:left="6096" w:hanging="360"/>
      </w:pPr>
      <w:rPr>
        <w:rFonts w:cs="Times New Roman"/>
      </w:rPr>
    </w:lvl>
    <w:lvl w:ilvl="7" w:tplc="040E0019">
      <w:start w:val="1"/>
      <w:numFmt w:val="lowerLetter"/>
      <w:lvlText w:val="%8."/>
      <w:lvlJc w:val="left"/>
      <w:pPr>
        <w:tabs>
          <w:tab w:val="num" w:pos="6816"/>
        </w:tabs>
        <w:ind w:left="6816" w:hanging="360"/>
      </w:pPr>
      <w:rPr>
        <w:rFonts w:cs="Times New Roman"/>
      </w:rPr>
    </w:lvl>
    <w:lvl w:ilvl="8" w:tplc="040E001B">
      <w:start w:val="1"/>
      <w:numFmt w:val="lowerRoman"/>
      <w:lvlText w:val="%9."/>
      <w:lvlJc w:val="right"/>
      <w:pPr>
        <w:tabs>
          <w:tab w:val="num" w:pos="7536"/>
        </w:tabs>
        <w:ind w:left="7536" w:hanging="180"/>
      </w:pPr>
      <w:rPr>
        <w:rFonts w:cs="Times New Roman"/>
      </w:rPr>
    </w:lvl>
  </w:abstractNum>
  <w:abstractNum w:abstractNumId="3" w15:restartNumberingAfterBreak="0">
    <w:nsid w:val="0DC566D3"/>
    <w:multiLevelType w:val="hybridMultilevel"/>
    <w:tmpl w:val="D508288C"/>
    <w:lvl w:ilvl="0" w:tplc="040E0001">
      <w:start w:val="1"/>
      <w:numFmt w:val="lowerLetter"/>
      <w:lvlText w:val="%1)"/>
      <w:lvlJc w:val="left"/>
      <w:pPr>
        <w:tabs>
          <w:tab w:val="num" w:pos="1776"/>
        </w:tabs>
        <w:ind w:left="1776" w:hanging="360"/>
      </w:pPr>
      <w:rPr>
        <w:rFonts w:cs="Times New Roman" w:hint="default"/>
      </w:rPr>
    </w:lvl>
    <w:lvl w:ilvl="1" w:tplc="040E0003">
      <w:start w:val="1"/>
      <w:numFmt w:val="lowerLetter"/>
      <w:lvlText w:val="%2."/>
      <w:lvlJc w:val="left"/>
      <w:pPr>
        <w:tabs>
          <w:tab w:val="num" w:pos="2496"/>
        </w:tabs>
        <w:ind w:left="2496" w:hanging="360"/>
      </w:pPr>
      <w:rPr>
        <w:rFonts w:cs="Times New Roman"/>
      </w:rPr>
    </w:lvl>
    <w:lvl w:ilvl="2" w:tplc="040E0005">
      <w:start w:val="1"/>
      <w:numFmt w:val="lowerRoman"/>
      <w:lvlText w:val="%3."/>
      <w:lvlJc w:val="right"/>
      <w:pPr>
        <w:tabs>
          <w:tab w:val="num" w:pos="3216"/>
        </w:tabs>
        <w:ind w:left="3216" w:hanging="180"/>
      </w:pPr>
      <w:rPr>
        <w:rFonts w:cs="Times New Roman"/>
      </w:rPr>
    </w:lvl>
    <w:lvl w:ilvl="3" w:tplc="040E0001">
      <w:start w:val="1"/>
      <w:numFmt w:val="decimal"/>
      <w:lvlText w:val="%4."/>
      <w:lvlJc w:val="left"/>
      <w:pPr>
        <w:tabs>
          <w:tab w:val="num" w:pos="3936"/>
        </w:tabs>
        <w:ind w:left="3936" w:hanging="360"/>
      </w:pPr>
      <w:rPr>
        <w:rFonts w:cs="Times New Roman"/>
      </w:rPr>
    </w:lvl>
    <w:lvl w:ilvl="4" w:tplc="040E0003">
      <w:start w:val="1"/>
      <w:numFmt w:val="lowerLetter"/>
      <w:lvlText w:val="%5."/>
      <w:lvlJc w:val="left"/>
      <w:pPr>
        <w:tabs>
          <w:tab w:val="num" w:pos="4656"/>
        </w:tabs>
        <w:ind w:left="4656" w:hanging="360"/>
      </w:pPr>
      <w:rPr>
        <w:rFonts w:cs="Times New Roman"/>
      </w:rPr>
    </w:lvl>
    <w:lvl w:ilvl="5" w:tplc="040E0005">
      <w:start w:val="1"/>
      <w:numFmt w:val="lowerRoman"/>
      <w:lvlText w:val="%6."/>
      <w:lvlJc w:val="right"/>
      <w:pPr>
        <w:tabs>
          <w:tab w:val="num" w:pos="5376"/>
        </w:tabs>
        <w:ind w:left="5376" w:hanging="180"/>
      </w:pPr>
      <w:rPr>
        <w:rFonts w:cs="Times New Roman"/>
      </w:rPr>
    </w:lvl>
    <w:lvl w:ilvl="6" w:tplc="040E0001">
      <w:start w:val="1"/>
      <w:numFmt w:val="decimal"/>
      <w:lvlText w:val="%7."/>
      <w:lvlJc w:val="left"/>
      <w:pPr>
        <w:tabs>
          <w:tab w:val="num" w:pos="6096"/>
        </w:tabs>
        <w:ind w:left="6096" w:hanging="360"/>
      </w:pPr>
      <w:rPr>
        <w:rFonts w:cs="Times New Roman"/>
      </w:rPr>
    </w:lvl>
    <w:lvl w:ilvl="7" w:tplc="040E0003">
      <w:start w:val="1"/>
      <w:numFmt w:val="lowerLetter"/>
      <w:lvlText w:val="%8."/>
      <w:lvlJc w:val="left"/>
      <w:pPr>
        <w:tabs>
          <w:tab w:val="num" w:pos="6816"/>
        </w:tabs>
        <w:ind w:left="6816" w:hanging="360"/>
      </w:pPr>
      <w:rPr>
        <w:rFonts w:cs="Times New Roman"/>
      </w:rPr>
    </w:lvl>
    <w:lvl w:ilvl="8" w:tplc="040E0005">
      <w:start w:val="1"/>
      <w:numFmt w:val="lowerRoman"/>
      <w:lvlText w:val="%9."/>
      <w:lvlJc w:val="right"/>
      <w:pPr>
        <w:tabs>
          <w:tab w:val="num" w:pos="7536"/>
        </w:tabs>
        <w:ind w:left="7536" w:hanging="180"/>
      </w:pPr>
      <w:rPr>
        <w:rFonts w:cs="Times New Roman"/>
      </w:rPr>
    </w:lvl>
  </w:abstractNum>
  <w:abstractNum w:abstractNumId="4" w15:restartNumberingAfterBreak="0">
    <w:nsid w:val="0EBB5E50"/>
    <w:multiLevelType w:val="multilevel"/>
    <w:tmpl w:val="21A0719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6811011"/>
    <w:multiLevelType w:val="multilevel"/>
    <w:tmpl w:val="0ADABAA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6C4117D"/>
    <w:multiLevelType w:val="multilevel"/>
    <w:tmpl w:val="1BFA85B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8016759"/>
    <w:multiLevelType w:val="hybridMultilevel"/>
    <w:tmpl w:val="3618C276"/>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2B1E5745"/>
    <w:multiLevelType w:val="hybridMultilevel"/>
    <w:tmpl w:val="7E94978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C0166D"/>
    <w:multiLevelType w:val="multilevel"/>
    <w:tmpl w:val="4C2C821A"/>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D8334BC"/>
    <w:multiLevelType w:val="multilevel"/>
    <w:tmpl w:val="BEE85E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07B2BFF"/>
    <w:multiLevelType w:val="multilevel"/>
    <w:tmpl w:val="D0CCC7F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35D35BC"/>
    <w:multiLevelType w:val="multilevel"/>
    <w:tmpl w:val="AF0617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sz w:val="24"/>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BB5D55"/>
    <w:multiLevelType w:val="multilevel"/>
    <w:tmpl w:val="80E420C2"/>
    <w:styleLink w:val="Stlus1"/>
    <w:lvl w:ilvl="0">
      <w:start w:val="1"/>
      <w:numFmt w:val="ordinal"/>
      <w:lvlText w:val="%1"/>
      <w:lvlJc w:val="left"/>
      <w:pPr>
        <w:ind w:left="720" w:hanging="360"/>
      </w:pPr>
      <w:rPr>
        <w:rFonts w:ascii="Times New Roman" w:hAnsi="Times New Roman" w:cs="Times New Roman" w:hint="default"/>
        <w:b/>
        <w:i/>
        <w:color w:val="auto"/>
        <w:sz w:val="26"/>
      </w:rPr>
    </w:lvl>
    <w:lvl w:ilvl="1">
      <w:start w:val="1"/>
      <w:numFmt w:val="ordinal"/>
      <w:lvlText w:val="%1%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 w15:restartNumberingAfterBreak="0">
    <w:nsid w:val="42AD2F0F"/>
    <w:multiLevelType w:val="multilevel"/>
    <w:tmpl w:val="D9A4130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4A956C1"/>
    <w:multiLevelType w:val="multilevel"/>
    <w:tmpl w:val="2478580E"/>
    <w:lvl w:ilvl="0">
      <w:start w:val="1"/>
      <w:numFmt w:val="decimal"/>
      <w:lvlText w:val="%1."/>
      <w:lvlJc w:val="left"/>
      <w:pPr>
        <w:tabs>
          <w:tab w:val="num" w:pos="420"/>
        </w:tabs>
        <w:ind w:left="420" w:hanging="420"/>
      </w:pPr>
      <w:rPr>
        <w:rFonts w:cs="Times New Roman" w:hint="default"/>
      </w:rPr>
    </w:lvl>
    <w:lvl w:ilvl="1">
      <w:start w:val="1"/>
      <w:numFmt w:val="decimal"/>
      <w:lvlText w:val="2.%2."/>
      <w:lvlJc w:val="left"/>
      <w:pPr>
        <w:tabs>
          <w:tab w:val="num" w:pos="420"/>
        </w:tabs>
        <w:ind w:left="420" w:hanging="42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97B40CE"/>
    <w:multiLevelType w:val="hybridMultilevel"/>
    <w:tmpl w:val="9A8EE6BA"/>
    <w:lvl w:ilvl="0" w:tplc="040E0001">
      <w:start w:val="1"/>
      <w:numFmt w:val="lowerLetter"/>
      <w:lvlText w:val="%1)"/>
      <w:lvlJc w:val="left"/>
      <w:pPr>
        <w:tabs>
          <w:tab w:val="num" w:pos="720"/>
        </w:tabs>
        <w:ind w:left="720" w:hanging="360"/>
      </w:pPr>
      <w:rPr>
        <w:rFonts w:cs="Times New Roman" w:hint="default"/>
      </w:rPr>
    </w:lvl>
    <w:lvl w:ilvl="1" w:tplc="040E0003">
      <w:start w:val="1"/>
      <w:numFmt w:val="lowerLetter"/>
      <w:lvlText w:val="%2."/>
      <w:lvlJc w:val="left"/>
      <w:pPr>
        <w:tabs>
          <w:tab w:val="num" w:pos="1440"/>
        </w:tabs>
        <w:ind w:left="1440" w:hanging="360"/>
      </w:pPr>
      <w:rPr>
        <w:rFonts w:cs="Times New Roman"/>
      </w:rPr>
    </w:lvl>
    <w:lvl w:ilvl="2" w:tplc="040E0005">
      <w:start w:val="1"/>
      <w:numFmt w:val="decimal"/>
      <w:lvlText w:val="%3."/>
      <w:lvlJc w:val="left"/>
      <w:pPr>
        <w:ind w:left="2340" w:hanging="360"/>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17" w15:restartNumberingAfterBreak="0">
    <w:nsid w:val="4BE26C1D"/>
    <w:multiLevelType w:val="hybridMultilevel"/>
    <w:tmpl w:val="C8F4F2E2"/>
    <w:lvl w:ilvl="0" w:tplc="040E000F">
      <w:start w:val="1"/>
      <w:numFmt w:val="lowerLetter"/>
      <w:lvlText w:val="%1)"/>
      <w:lvlJc w:val="left"/>
      <w:pPr>
        <w:ind w:left="3196" w:hanging="360"/>
      </w:pPr>
      <w:rPr>
        <w:rFonts w:hint="default"/>
      </w:rPr>
    </w:lvl>
    <w:lvl w:ilvl="1" w:tplc="040E0001"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01A3AB5"/>
    <w:multiLevelType w:val="multilevel"/>
    <w:tmpl w:val="D8E435A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92C27FD"/>
    <w:multiLevelType w:val="multilevel"/>
    <w:tmpl w:val="AE94D948"/>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0526F6D"/>
    <w:multiLevelType w:val="hybridMultilevel"/>
    <w:tmpl w:val="09FE8EA2"/>
    <w:lvl w:ilvl="0" w:tplc="040E0001">
      <w:start w:val="1"/>
      <w:numFmt w:val="lowerLetter"/>
      <w:lvlText w:val="%1)"/>
      <w:lvlJc w:val="left"/>
      <w:pPr>
        <w:tabs>
          <w:tab w:val="num" w:pos="720"/>
        </w:tabs>
        <w:ind w:left="720" w:hanging="360"/>
      </w:pPr>
      <w:rPr>
        <w:rFonts w:cs="Times New Roman" w:hint="default"/>
      </w:rPr>
    </w:lvl>
    <w:lvl w:ilvl="1" w:tplc="040E0003">
      <w:start w:val="1"/>
      <w:numFmt w:val="lowerLetter"/>
      <w:lvlText w:val="%2."/>
      <w:lvlJc w:val="left"/>
      <w:pPr>
        <w:tabs>
          <w:tab w:val="num" w:pos="1440"/>
        </w:tabs>
        <w:ind w:left="1440" w:hanging="360"/>
      </w:pPr>
      <w:rPr>
        <w:rFonts w:cs="Times New Roman"/>
      </w:rPr>
    </w:lvl>
    <w:lvl w:ilvl="2" w:tplc="040E0005">
      <w:start w:val="1"/>
      <w:numFmt w:val="lowerRoman"/>
      <w:lvlText w:val="%3."/>
      <w:lvlJc w:val="right"/>
      <w:pPr>
        <w:tabs>
          <w:tab w:val="num" w:pos="2160"/>
        </w:tabs>
        <w:ind w:left="2160" w:hanging="18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21" w15:restartNumberingAfterBreak="0">
    <w:nsid w:val="66105355"/>
    <w:multiLevelType w:val="hybridMultilevel"/>
    <w:tmpl w:val="4A2834CC"/>
    <w:lvl w:ilvl="0" w:tplc="FFFFFFFF">
      <w:start w:val="1"/>
      <w:numFmt w:val="lowerLetter"/>
      <w:lvlText w:val="%1)"/>
      <w:lvlJc w:val="left"/>
      <w:pPr>
        <w:tabs>
          <w:tab w:val="num" w:pos="1776"/>
        </w:tabs>
        <w:ind w:left="1776" w:hanging="360"/>
      </w:pPr>
      <w:rPr>
        <w:rFonts w:cs="Times New Roman" w:hint="default"/>
      </w:rPr>
    </w:lvl>
    <w:lvl w:ilvl="1" w:tplc="FFFFFFFF">
      <w:start w:val="1"/>
      <w:numFmt w:val="lowerLetter"/>
      <w:lvlText w:val="%2."/>
      <w:lvlJc w:val="left"/>
      <w:pPr>
        <w:tabs>
          <w:tab w:val="num" w:pos="2496"/>
        </w:tabs>
        <w:ind w:left="2496" w:hanging="360"/>
      </w:pPr>
      <w:rPr>
        <w:rFonts w:cs="Times New Roman"/>
      </w:rPr>
    </w:lvl>
    <w:lvl w:ilvl="2" w:tplc="FFFFFFFF">
      <w:start w:val="1"/>
      <w:numFmt w:val="lowerRoman"/>
      <w:lvlText w:val="%3."/>
      <w:lvlJc w:val="right"/>
      <w:pPr>
        <w:tabs>
          <w:tab w:val="num" w:pos="3216"/>
        </w:tabs>
        <w:ind w:left="3216" w:hanging="180"/>
      </w:pPr>
      <w:rPr>
        <w:rFonts w:cs="Times New Roman"/>
      </w:rPr>
    </w:lvl>
    <w:lvl w:ilvl="3" w:tplc="FFFFFFFF">
      <w:start w:val="1"/>
      <w:numFmt w:val="decimal"/>
      <w:lvlText w:val="%4."/>
      <w:lvlJc w:val="left"/>
      <w:pPr>
        <w:tabs>
          <w:tab w:val="num" w:pos="3936"/>
        </w:tabs>
        <w:ind w:left="3936" w:hanging="360"/>
      </w:pPr>
      <w:rPr>
        <w:rFonts w:cs="Times New Roman"/>
      </w:rPr>
    </w:lvl>
    <w:lvl w:ilvl="4" w:tplc="FFFFFFFF">
      <w:start w:val="1"/>
      <w:numFmt w:val="lowerLetter"/>
      <w:lvlText w:val="%5."/>
      <w:lvlJc w:val="left"/>
      <w:pPr>
        <w:tabs>
          <w:tab w:val="num" w:pos="4656"/>
        </w:tabs>
        <w:ind w:left="4656" w:hanging="360"/>
      </w:pPr>
      <w:rPr>
        <w:rFonts w:cs="Times New Roman"/>
      </w:rPr>
    </w:lvl>
    <w:lvl w:ilvl="5" w:tplc="FFFFFFFF">
      <w:start w:val="1"/>
      <w:numFmt w:val="lowerRoman"/>
      <w:lvlText w:val="%6."/>
      <w:lvlJc w:val="right"/>
      <w:pPr>
        <w:tabs>
          <w:tab w:val="num" w:pos="5376"/>
        </w:tabs>
        <w:ind w:left="5376" w:hanging="180"/>
      </w:pPr>
      <w:rPr>
        <w:rFonts w:cs="Times New Roman"/>
      </w:rPr>
    </w:lvl>
    <w:lvl w:ilvl="6" w:tplc="FFFFFFFF">
      <w:start w:val="1"/>
      <w:numFmt w:val="decimal"/>
      <w:lvlText w:val="%7."/>
      <w:lvlJc w:val="left"/>
      <w:pPr>
        <w:tabs>
          <w:tab w:val="num" w:pos="6096"/>
        </w:tabs>
        <w:ind w:left="6096" w:hanging="360"/>
      </w:pPr>
      <w:rPr>
        <w:rFonts w:cs="Times New Roman"/>
      </w:rPr>
    </w:lvl>
    <w:lvl w:ilvl="7" w:tplc="FFFFFFFF">
      <w:start w:val="1"/>
      <w:numFmt w:val="lowerLetter"/>
      <w:lvlText w:val="%8."/>
      <w:lvlJc w:val="left"/>
      <w:pPr>
        <w:tabs>
          <w:tab w:val="num" w:pos="6816"/>
        </w:tabs>
        <w:ind w:left="6816" w:hanging="360"/>
      </w:pPr>
      <w:rPr>
        <w:rFonts w:cs="Times New Roman"/>
      </w:rPr>
    </w:lvl>
    <w:lvl w:ilvl="8" w:tplc="FFFFFFFF">
      <w:start w:val="1"/>
      <w:numFmt w:val="lowerRoman"/>
      <w:lvlText w:val="%9."/>
      <w:lvlJc w:val="right"/>
      <w:pPr>
        <w:tabs>
          <w:tab w:val="num" w:pos="7536"/>
        </w:tabs>
        <w:ind w:left="7536" w:hanging="180"/>
      </w:pPr>
      <w:rPr>
        <w:rFonts w:cs="Times New Roman"/>
      </w:rPr>
    </w:lvl>
  </w:abstractNum>
  <w:abstractNum w:abstractNumId="22" w15:restartNumberingAfterBreak="0">
    <w:nsid w:val="671F6457"/>
    <w:multiLevelType w:val="hybridMultilevel"/>
    <w:tmpl w:val="403EFE3E"/>
    <w:lvl w:ilvl="0" w:tplc="4AFAB23E">
      <w:start w:val="1"/>
      <w:numFmt w:val="lowerLetter"/>
      <w:lvlText w:val="%1)"/>
      <w:lvlJc w:val="left"/>
      <w:pPr>
        <w:ind w:left="810" w:hanging="450"/>
      </w:pPr>
      <w:rPr>
        <w:rFonts w:ascii="Times New Roman" w:hAnsi="Times New Roman" w:cs="Times New Roman" w:hint="default"/>
        <w:sz w:val="24"/>
        <w:szCs w:val="24"/>
      </w:rPr>
    </w:lvl>
    <w:lvl w:ilvl="1" w:tplc="152C946C">
      <w:start w:val="1"/>
      <w:numFmt w:val="lowerLetter"/>
      <w:lvlText w:val="%2."/>
      <w:lvlJc w:val="left"/>
      <w:pPr>
        <w:ind w:left="1440" w:hanging="360"/>
      </w:pPr>
    </w:lvl>
    <w:lvl w:ilvl="2" w:tplc="76D2C318" w:tentative="1">
      <w:start w:val="1"/>
      <w:numFmt w:val="lowerRoman"/>
      <w:lvlText w:val="%3."/>
      <w:lvlJc w:val="right"/>
      <w:pPr>
        <w:ind w:left="2160" w:hanging="180"/>
      </w:pPr>
    </w:lvl>
    <w:lvl w:ilvl="3" w:tplc="15E0A5AE" w:tentative="1">
      <w:start w:val="1"/>
      <w:numFmt w:val="decimal"/>
      <w:lvlText w:val="%4."/>
      <w:lvlJc w:val="left"/>
      <w:pPr>
        <w:ind w:left="2880" w:hanging="360"/>
      </w:pPr>
    </w:lvl>
    <w:lvl w:ilvl="4" w:tplc="B0149018" w:tentative="1">
      <w:start w:val="1"/>
      <w:numFmt w:val="lowerLetter"/>
      <w:lvlText w:val="%5."/>
      <w:lvlJc w:val="left"/>
      <w:pPr>
        <w:ind w:left="3600" w:hanging="360"/>
      </w:pPr>
    </w:lvl>
    <w:lvl w:ilvl="5" w:tplc="96629B68" w:tentative="1">
      <w:start w:val="1"/>
      <w:numFmt w:val="lowerRoman"/>
      <w:lvlText w:val="%6."/>
      <w:lvlJc w:val="right"/>
      <w:pPr>
        <w:ind w:left="4320" w:hanging="180"/>
      </w:pPr>
    </w:lvl>
    <w:lvl w:ilvl="6" w:tplc="8C38CA30" w:tentative="1">
      <w:start w:val="1"/>
      <w:numFmt w:val="decimal"/>
      <w:lvlText w:val="%7."/>
      <w:lvlJc w:val="left"/>
      <w:pPr>
        <w:ind w:left="5040" w:hanging="360"/>
      </w:pPr>
    </w:lvl>
    <w:lvl w:ilvl="7" w:tplc="26BEB29E" w:tentative="1">
      <w:start w:val="1"/>
      <w:numFmt w:val="lowerLetter"/>
      <w:lvlText w:val="%8."/>
      <w:lvlJc w:val="left"/>
      <w:pPr>
        <w:ind w:left="5760" w:hanging="360"/>
      </w:pPr>
    </w:lvl>
    <w:lvl w:ilvl="8" w:tplc="03486002" w:tentative="1">
      <w:start w:val="1"/>
      <w:numFmt w:val="lowerRoman"/>
      <w:lvlText w:val="%9."/>
      <w:lvlJc w:val="right"/>
      <w:pPr>
        <w:ind w:left="6480" w:hanging="180"/>
      </w:pPr>
    </w:lvl>
  </w:abstractNum>
  <w:abstractNum w:abstractNumId="23" w15:restartNumberingAfterBreak="0">
    <w:nsid w:val="6E1F6C8E"/>
    <w:multiLevelType w:val="multilevel"/>
    <w:tmpl w:val="B9020868"/>
    <w:lvl w:ilvl="0">
      <w:start w:val="3"/>
      <w:numFmt w:val="decimal"/>
      <w:lvlText w:val="%1."/>
      <w:lvlJc w:val="left"/>
      <w:pPr>
        <w:tabs>
          <w:tab w:val="num" w:pos="420"/>
        </w:tabs>
        <w:ind w:left="420" w:hanging="420"/>
      </w:pPr>
      <w:rPr>
        <w:rFonts w:cs="Times New Roman" w:hint="default"/>
      </w:rPr>
    </w:lvl>
    <w:lvl w:ilvl="1">
      <w:start w:val="1"/>
      <w:numFmt w:val="decimal"/>
      <w:lvlText w:val="2.%2."/>
      <w:lvlJc w:val="left"/>
      <w:pPr>
        <w:tabs>
          <w:tab w:val="num" w:pos="420"/>
        </w:tabs>
        <w:ind w:left="420" w:hanging="42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8563BC3"/>
    <w:multiLevelType w:val="hybridMultilevel"/>
    <w:tmpl w:val="F1DE8384"/>
    <w:lvl w:ilvl="0" w:tplc="082E23EA">
      <w:start w:val="1"/>
      <w:numFmt w:val="lowerLetter"/>
      <w:lvlText w:val="%1)"/>
      <w:lvlJc w:val="left"/>
      <w:pPr>
        <w:ind w:left="720" w:hanging="360"/>
      </w:pPr>
      <w:rPr>
        <w:rFonts w:hint="default"/>
      </w:rPr>
    </w:lvl>
    <w:lvl w:ilvl="1" w:tplc="27789766" w:tentative="1">
      <w:start w:val="1"/>
      <w:numFmt w:val="lowerLetter"/>
      <w:lvlText w:val="%2."/>
      <w:lvlJc w:val="left"/>
      <w:pPr>
        <w:ind w:left="1440" w:hanging="360"/>
      </w:pPr>
    </w:lvl>
    <w:lvl w:ilvl="2" w:tplc="B04E4374" w:tentative="1">
      <w:start w:val="1"/>
      <w:numFmt w:val="lowerRoman"/>
      <w:lvlText w:val="%3."/>
      <w:lvlJc w:val="right"/>
      <w:pPr>
        <w:ind w:left="2160" w:hanging="180"/>
      </w:pPr>
    </w:lvl>
    <w:lvl w:ilvl="3" w:tplc="1E0C1A0A" w:tentative="1">
      <w:start w:val="1"/>
      <w:numFmt w:val="decimal"/>
      <w:lvlText w:val="%4."/>
      <w:lvlJc w:val="left"/>
      <w:pPr>
        <w:ind w:left="2880" w:hanging="360"/>
      </w:pPr>
    </w:lvl>
    <w:lvl w:ilvl="4" w:tplc="65D86620" w:tentative="1">
      <w:start w:val="1"/>
      <w:numFmt w:val="lowerLetter"/>
      <w:lvlText w:val="%5."/>
      <w:lvlJc w:val="left"/>
      <w:pPr>
        <w:ind w:left="3600" w:hanging="360"/>
      </w:pPr>
    </w:lvl>
    <w:lvl w:ilvl="5" w:tplc="46CAFEB4" w:tentative="1">
      <w:start w:val="1"/>
      <w:numFmt w:val="lowerRoman"/>
      <w:lvlText w:val="%6."/>
      <w:lvlJc w:val="right"/>
      <w:pPr>
        <w:ind w:left="4320" w:hanging="180"/>
      </w:pPr>
    </w:lvl>
    <w:lvl w:ilvl="6" w:tplc="EDF8C3F0" w:tentative="1">
      <w:start w:val="1"/>
      <w:numFmt w:val="decimal"/>
      <w:lvlText w:val="%7."/>
      <w:lvlJc w:val="left"/>
      <w:pPr>
        <w:ind w:left="5040" w:hanging="360"/>
      </w:pPr>
    </w:lvl>
    <w:lvl w:ilvl="7" w:tplc="6C767AEA" w:tentative="1">
      <w:start w:val="1"/>
      <w:numFmt w:val="lowerLetter"/>
      <w:lvlText w:val="%8."/>
      <w:lvlJc w:val="left"/>
      <w:pPr>
        <w:ind w:left="5760" w:hanging="360"/>
      </w:pPr>
    </w:lvl>
    <w:lvl w:ilvl="8" w:tplc="F2B259CC" w:tentative="1">
      <w:start w:val="1"/>
      <w:numFmt w:val="lowerRoman"/>
      <w:lvlText w:val="%9."/>
      <w:lvlJc w:val="right"/>
      <w:pPr>
        <w:ind w:left="6480" w:hanging="180"/>
      </w:pPr>
    </w:lvl>
  </w:abstractNum>
  <w:abstractNum w:abstractNumId="25" w15:restartNumberingAfterBreak="0">
    <w:nsid w:val="78907906"/>
    <w:multiLevelType w:val="hybridMultilevel"/>
    <w:tmpl w:val="3E10669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A637CDD"/>
    <w:multiLevelType w:val="multilevel"/>
    <w:tmpl w:val="57D4D9A6"/>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ascii="Times New Roman" w:hAnsi="Times New Roman" w:cs="Times New Roman" w:hint="default"/>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19"/>
  </w:num>
  <w:num w:numId="2">
    <w:abstractNumId w:val="12"/>
  </w:num>
  <w:num w:numId="3">
    <w:abstractNumId w:val="18"/>
  </w:num>
  <w:num w:numId="4">
    <w:abstractNumId w:val="15"/>
  </w:num>
  <w:num w:numId="5">
    <w:abstractNumId w:val="11"/>
  </w:num>
  <w:num w:numId="6">
    <w:abstractNumId w:val="6"/>
  </w:num>
  <w:num w:numId="7">
    <w:abstractNumId w:val="3"/>
  </w:num>
  <w:num w:numId="8">
    <w:abstractNumId w:val="20"/>
  </w:num>
  <w:num w:numId="9">
    <w:abstractNumId w:val="0"/>
  </w:num>
  <w:num w:numId="10">
    <w:abstractNumId w:val="21"/>
  </w:num>
  <w:num w:numId="11">
    <w:abstractNumId w:val="16"/>
  </w:num>
  <w:num w:numId="12">
    <w:abstractNumId w:val="14"/>
  </w:num>
  <w:num w:numId="13">
    <w:abstractNumId w:val="5"/>
  </w:num>
  <w:num w:numId="14">
    <w:abstractNumId w:val="8"/>
  </w:num>
  <w:num w:numId="15">
    <w:abstractNumId w:val="17"/>
  </w:num>
  <w:num w:numId="16">
    <w:abstractNumId w:val="22"/>
  </w:num>
  <w:num w:numId="17">
    <w:abstractNumId w:val="25"/>
  </w:num>
  <w:num w:numId="18">
    <w:abstractNumId w:val="24"/>
  </w:num>
  <w:num w:numId="19">
    <w:abstractNumId w:val="1"/>
  </w:num>
  <w:num w:numId="20">
    <w:abstractNumId w:val="9"/>
  </w:num>
  <w:num w:numId="21">
    <w:abstractNumId w:val="7"/>
  </w:num>
  <w:num w:numId="22">
    <w:abstractNumId w:val="4"/>
  </w:num>
  <w:num w:numId="23">
    <w:abstractNumId w:val="26"/>
  </w:num>
  <w:num w:numId="24">
    <w:abstractNumId w:val="2"/>
  </w:num>
  <w:num w:numId="25">
    <w:abstractNumId w:val="13"/>
  </w:num>
  <w:num w:numId="26">
    <w:abstractNumId w:val="23"/>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Molnár Zsuzsanna">
    <w15:presenceInfo w15:providerId="AD" w15:userId="S-1-5-21-3530778205-1161938721-1689037971-1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19B"/>
    <w:rsid w:val="00033D47"/>
    <w:rsid w:val="000406BD"/>
    <w:rsid w:val="00062F02"/>
    <w:rsid w:val="00067678"/>
    <w:rsid w:val="000737D0"/>
    <w:rsid w:val="00073C3F"/>
    <w:rsid w:val="000830B7"/>
    <w:rsid w:val="00085494"/>
    <w:rsid w:val="000A68AB"/>
    <w:rsid w:val="000B41DC"/>
    <w:rsid w:val="000B4B74"/>
    <w:rsid w:val="000B4BC4"/>
    <w:rsid w:val="000B6118"/>
    <w:rsid w:val="000B69A9"/>
    <w:rsid w:val="000B6C6F"/>
    <w:rsid w:val="000C480B"/>
    <w:rsid w:val="00115F75"/>
    <w:rsid w:val="00172DA4"/>
    <w:rsid w:val="00190A52"/>
    <w:rsid w:val="001D13E5"/>
    <w:rsid w:val="001D2D47"/>
    <w:rsid w:val="00201BB8"/>
    <w:rsid w:val="0021652C"/>
    <w:rsid w:val="002169C7"/>
    <w:rsid w:val="00267616"/>
    <w:rsid w:val="00276ADD"/>
    <w:rsid w:val="0028326E"/>
    <w:rsid w:val="00287CFE"/>
    <w:rsid w:val="00297580"/>
    <w:rsid w:val="002A3D2A"/>
    <w:rsid w:val="002B4932"/>
    <w:rsid w:val="002D60B6"/>
    <w:rsid w:val="00344D3B"/>
    <w:rsid w:val="00354047"/>
    <w:rsid w:val="003614B6"/>
    <w:rsid w:val="00362D86"/>
    <w:rsid w:val="003731A8"/>
    <w:rsid w:val="00390677"/>
    <w:rsid w:val="003A4817"/>
    <w:rsid w:val="003D353D"/>
    <w:rsid w:val="003E7BB0"/>
    <w:rsid w:val="00404010"/>
    <w:rsid w:val="004111E5"/>
    <w:rsid w:val="0044643F"/>
    <w:rsid w:val="00454AC5"/>
    <w:rsid w:val="00457BB3"/>
    <w:rsid w:val="00471C7D"/>
    <w:rsid w:val="00475EE6"/>
    <w:rsid w:val="00484316"/>
    <w:rsid w:val="004908F5"/>
    <w:rsid w:val="004A1804"/>
    <w:rsid w:val="004C5086"/>
    <w:rsid w:val="004C5F99"/>
    <w:rsid w:val="004D27A6"/>
    <w:rsid w:val="004D4D00"/>
    <w:rsid w:val="004F1D77"/>
    <w:rsid w:val="00502020"/>
    <w:rsid w:val="00514B96"/>
    <w:rsid w:val="00550F23"/>
    <w:rsid w:val="00552190"/>
    <w:rsid w:val="005870FA"/>
    <w:rsid w:val="005871E7"/>
    <w:rsid w:val="005A2334"/>
    <w:rsid w:val="005A619B"/>
    <w:rsid w:val="005B5A4D"/>
    <w:rsid w:val="005D2D54"/>
    <w:rsid w:val="005F5067"/>
    <w:rsid w:val="00605365"/>
    <w:rsid w:val="00623D78"/>
    <w:rsid w:val="006262E4"/>
    <w:rsid w:val="00687432"/>
    <w:rsid w:val="006A1C5E"/>
    <w:rsid w:val="006B05C1"/>
    <w:rsid w:val="006C4BA9"/>
    <w:rsid w:val="006C74B8"/>
    <w:rsid w:val="006E6421"/>
    <w:rsid w:val="006E7445"/>
    <w:rsid w:val="006F253F"/>
    <w:rsid w:val="0070570A"/>
    <w:rsid w:val="007338E9"/>
    <w:rsid w:val="00734A66"/>
    <w:rsid w:val="00753AC2"/>
    <w:rsid w:val="0076069C"/>
    <w:rsid w:val="00777E91"/>
    <w:rsid w:val="00795926"/>
    <w:rsid w:val="007A6390"/>
    <w:rsid w:val="007B6BB9"/>
    <w:rsid w:val="007D0EBE"/>
    <w:rsid w:val="007D20CF"/>
    <w:rsid w:val="007D5895"/>
    <w:rsid w:val="007D591B"/>
    <w:rsid w:val="007E27B4"/>
    <w:rsid w:val="007F27C3"/>
    <w:rsid w:val="00811701"/>
    <w:rsid w:val="00812CAB"/>
    <w:rsid w:val="00815264"/>
    <w:rsid w:val="0081771A"/>
    <w:rsid w:val="00823E21"/>
    <w:rsid w:val="008A410A"/>
    <w:rsid w:val="008A7A9B"/>
    <w:rsid w:val="008C2929"/>
    <w:rsid w:val="008D4637"/>
    <w:rsid w:val="008D7519"/>
    <w:rsid w:val="008F4D82"/>
    <w:rsid w:val="00923CE7"/>
    <w:rsid w:val="009422FB"/>
    <w:rsid w:val="0094254C"/>
    <w:rsid w:val="00952B9A"/>
    <w:rsid w:val="00960CC8"/>
    <w:rsid w:val="0096522F"/>
    <w:rsid w:val="009A22A3"/>
    <w:rsid w:val="009B7BF1"/>
    <w:rsid w:val="009C4952"/>
    <w:rsid w:val="009D308D"/>
    <w:rsid w:val="009E2138"/>
    <w:rsid w:val="00A065BD"/>
    <w:rsid w:val="00A06953"/>
    <w:rsid w:val="00A14116"/>
    <w:rsid w:val="00A319F5"/>
    <w:rsid w:val="00A469FC"/>
    <w:rsid w:val="00A47C92"/>
    <w:rsid w:val="00A70BCA"/>
    <w:rsid w:val="00A71D1C"/>
    <w:rsid w:val="00A97396"/>
    <w:rsid w:val="00AC0456"/>
    <w:rsid w:val="00AF1AFE"/>
    <w:rsid w:val="00AF5182"/>
    <w:rsid w:val="00B16D90"/>
    <w:rsid w:val="00B2475A"/>
    <w:rsid w:val="00B36CB6"/>
    <w:rsid w:val="00B4057A"/>
    <w:rsid w:val="00B43F41"/>
    <w:rsid w:val="00B46238"/>
    <w:rsid w:val="00B50D14"/>
    <w:rsid w:val="00B704E2"/>
    <w:rsid w:val="00B709F8"/>
    <w:rsid w:val="00B76DB3"/>
    <w:rsid w:val="00B7716B"/>
    <w:rsid w:val="00B77DBD"/>
    <w:rsid w:val="00B80912"/>
    <w:rsid w:val="00BB3CA0"/>
    <w:rsid w:val="00BB584E"/>
    <w:rsid w:val="00BC3A9D"/>
    <w:rsid w:val="00BD77C8"/>
    <w:rsid w:val="00BE7F15"/>
    <w:rsid w:val="00C01EC2"/>
    <w:rsid w:val="00C2400B"/>
    <w:rsid w:val="00C36FD7"/>
    <w:rsid w:val="00C56F9A"/>
    <w:rsid w:val="00C61527"/>
    <w:rsid w:val="00C70199"/>
    <w:rsid w:val="00CA3E00"/>
    <w:rsid w:val="00CA515F"/>
    <w:rsid w:val="00CB38D8"/>
    <w:rsid w:val="00CE0AA8"/>
    <w:rsid w:val="00CE5770"/>
    <w:rsid w:val="00D1646E"/>
    <w:rsid w:val="00D370B4"/>
    <w:rsid w:val="00D80530"/>
    <w:rsid w:val="00DA6F60"/>
    <w:rsid w:val="00DB1126"/>
    <w:rsid w:val="00DD5626"/>
    <w:rsid w:val="00DE41C1"/>
    <w:rsid w:val="00DE54C7"/>
    <w:rsid w:val="00DF5663"/>
    <w:rsid w:val="00DF5A5D"/>
    <w:rsid w:val="00E02B30"/>
    <w:rsid w:val="00E12FF9"/>
    <w:rsid w:val="00E36729"/>
    <w:rsid w:val="00E63915"/>
    <w:rsid w:val="00E70FB7"/>
    <w:rsid w:val="00E83816"/>
    <w:rsid w:val="00ED1DB8"/>
    <w:rsid w:val="00ED5714"/>
    <w:rsid w:val="00F05720"/>
    <w:rsid w:val="00F20F96"/>
    <w:rsid w:val="00F36E8F"/>
    <w:rsid w:val="00F4097E"/>
    <w:rsid w:val="00F60813"/>
    <w:rsid w:val="00F61B79"/>
    <w:rsid w:val="00F622FA"/>
    <w:rsid w:val="00F6601D"/>
    <w:rsid w:val="00F73E44"/>
    <w:rsid w:val="00F76781"/>
    <w:rsid w:val="00F7687B"/>
    <w:rsid w:val="00F77BB3"/>
    <w:rsid w:val="00F92A38"/>
    <w:rsid w:val="00F94F39"/>
    <w:rsid w:val="00FB6114"/>
    <w:rsid w:val="00FB7F8C"/>
    <w:rsid w:val="00FD65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51D8A-5E57-4A79-8D10-F9C9D7D79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A619B"/>
    <w:pPr>
      <w:spacing w:after="0" w:line="240" w:lineRule="auto"/>
      <w:jc w:val="both"/>
    </w:pPr>
    <w:rPr>
      <w:rFonts w:ascii="Times New Roman" w:eastAsia="Times New Roman" w:hAnsi="Times New Roman" w:cs="Times New Roman"/>
      <w:sz w:val="24"/>
      <w:szCs w:val="24"/>
      <w:lang w:eastAsia="hu-HU"/>
    </w:rPr>
  </w:style>
  <w:style w:type="paragraph" w:styleId="Cmsor1">
    <w:name w:val="heading 1"/>
    <w:aliases w:val="Okean Címsor 1,rsd 1,leap1cim Char,leap1cim"/>
    <w:basedOn w:val="Norml"/>
    <w:next w:val="Norml"/>
    <w:link w:val="Cmsor1Char"/>
    <w:qFormat/>
    <w:rsid w:val="005A619B"/>
    <w:pPr>
      <w:keepNext/>
      <w:numPr>
        <w:numId w:val="19"/>
      </w:numPr>
      <w:spacing w:before="240" w:after="60"/>
      <w:jc w:val="left"/>
      <w:outlineLvl w:val="0"/>
    </w:pPr>
    <w:rPr>
      <w:rFonts w:cs="Arial"/>
      <w:b/>
      <w:bCs/>
      <w:smallCaps/>
      <w:kern w:val="32"/>
      <w:sz w:val="28"/>
      <w:szCs w:val="28"/>
    </w:rPr>
  </w:style>
  <w:style w:type="paragraph" w:styleId="Cmsor2">
    <w:name w:val="heading 2"/>
    <w:aliases w:val="Okean2,NGPcím2,_NFÜ Char,_NFÜ"/>
    <w:basedOn w:val="Norml"/>
    <w:next w:val="Norml"/>
    <w:link w:val="Cmsor2Char"/>
    <w:qFormat/>
    <w:rsid w:val="005A619B"/>
    <w:pPr>
      <w:keepNext/>
      <w:numPr>
        <w:ilvl w:val="1"/>
        <w:numId w:val="19"/>
      </w:numPr>
      <w:spacing w:before="240" w:after="60"/>
      <w:outlineLvl w:val="1"/>
    </w:pPr>
    <w:rPr>
      <w:b/>
      <w:bCs/>
      <w:iCs/>
      <w:smallCaps/>
    </w:rPr>
  </w:style>
  <w:style w:type="paragraph" w:styleId="Cmsor3">
    <w:name w:val="heading 3"/>
    <w:aliases w:val="Okean3,NFÜ,Címsor 3 Char1,Címsor 3 Char Char,Okean3 Char Char,NFÜ Char,Címsor 3 Char Char Char"/>
    <w:basedOn w:val="Norml"/>
    <w:next w:val="Norml"/>
    <w:link w:val="Cmsor3Char"/>
    <w:qFormat/>
    <w:rsid w:val="005A619B"/>
    <w:pPr>
      <w:keepNext/>
      <w:numPr>
        <w:ilvl w:val="2"/>
        <w:numId w:val="19"/>
      </w:numPr>
      <w:spacing w:before="240" w:after="60"/>
      <w:outlineLvl w:val="2"/>
    </w:pPr>
    <w:rPr>
      <w:bCs/>
      <w:smallCaps/>
    </w:rPr>
  </w:style>
  <w:style w:type="paragraph" w:styleId="Cmsor4">
    <w:name w:val="heading 4"/>
    <w:basedOn w:val="Norml"/>
    <w:next w:val="Norml"/>
    <w:link w:val="Cmsor4Char"/>
    <w:uiPriority w:val="9"/>
    <w:semiHidden/>
    <w:unhideWhenUsed/>
    <w:qFormat/>
    <w:rsid w:val="00B80912"/>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B80912"/>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B80912"/>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B80912"/>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B80912"/>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Cmsor9">
    <w:name w:val="heading 9"/>
    <w:basedOn w:val="Norml"/>
    <w:next w:val="Norml"/>
    <w:link w:val="Cmsor9Char"/>
    <w:uiPriority w:val="9"/>
    <w:semiHidden/>
    <w:unhideWhenUsed/>
    <w:qFormat/>
    <w:rsid w:val="00B80912"/>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rsd 1 Char,leap1cim Char Char,leap1cim Char1"/>
    <w:basedOn w:val="Bekezdsalapbettpusa"/>
    <w:link w:val="Cmsor1"/>
    <w:rsid w:val="005A619B"/>
    <w:rPr>
      <w:rFonts w:ascii="Times New Roman" w:eastAsia="Times New Roman" w:hAnsi="Times New Roman" w:cs="Arial"/>
      <w:b/>
      <w:bCs/>
      <w:smallCaps/>
      <w:kern w:val="32"/>
      <w:sz w:val="28"/>
      <w:szCs w:val="28"/>
      <w:lang w:eastAsia="hu-HU"/>
    </w:rPr>
  </w:style>
  <w:style w:type="character" w:customStyle="1" w:styleId="Cmsor2Char">
    <w:name w:val="Címsor 2 Char"/>
    <w:aliases w:val="Okean2 Char,NGPcím2 Char,_NFÜ Char Char,_NFÜ Char1"/>
    <w:basedOn w:val="Bekezdsalapbettpusa"/>
    <w:link w:val="Cmsor2"/>
    <w:rsid w:val="005A619B"/>
    <w:rPr>
      <w:rFonts w:ascii="Times New Roman" w:eastAsia="Times New Roman" w:hAnsi="Times New Roman" w:cs="Times New Roman"/>
      <w:b/>
      <w:bCs/>
      <w:iCs/>
      <w:smallCaps/>
      <w:sz w:val="24"/>
      <w:szCs w:val="24"/>
      <w:lang w:eastAsia="hu-HU"/>
    </w:rPr>
  </w:style>
  <w:style w:type="character" w:customStyle="1" w:styleId="Cmsor3Char">
    <w:name w:val="Címsor 3 Char"/>
    <w:aliases w:val="Okean3 Char,NFÜ Char1,Címsor 3 Char1 Char,Címsor 3 Char Char Char1,Okean3 Char Char Char,NFÜ Char Char,Címsor 3 Char Char Char Char"/>
    <w:basedOn w:val="Bekezdsalapbettpusa"/>
    <w:link w:val="Cmsor3"/>
    <w:rsid w:val="005A619B"/>
    <w:rPr>
      <w:rFonts w:ascii="Times New Roman" w:eastAsia="Times New Roman" w:hAnsi="Times New Roman" w:cs="Times New Roman"/>
      <w:bCs/>
      <w:smallCaps/>
      <w:sz w:val="24"/>
      <w:szCs w:val="24"/>
      <w:lang w:eastAsia="hu-HU"/>
    </w:rPr>
  </w:style>
  <w:style w:type="paragraph" w:styleId="Szvegtrzs">
    <w:name w:val="Body Text"/>
    <w:aliases w:val="Char19,Body Text Char1,Body Text Char Char,Body Text Char1 Char Char,Body Text Char Char Char Char,Body Text Char1 Char Char Char Char,Body Text Char Char Char Char Char Char,Body Text Char1 Char Char Char Char Char Char,Body Text Char2 Char"/>
    <w:basedOn w:val="Norml"/>
    <w:link w:val="SzvegtrzsChar"/>
    <w:rsid w:val="005A619B"/>
  </w:style>
  <w:style w:type="character" w:customStyle="1" w:styleId="SzvegtrzsChar">
    <w:name w:val="Szövegtörzs Char"/>
    <w:aliases w:val="Char19 Char,Body Text Char1 Char,Body Text Char Char Char,Body Text Char1 Char Char Char,Body Text Char Char Char Char Char,Body Text Char1 Char Char Char Char Char,Body Text Char Char Char Char Char Char Char,Body Text Char2 Char Char"/>
    <w:basedOn w:val="Bekezdsalapbettpusa"/>
    <w:link w:val="Szvegtrzs"/>
    <w:rsid w:val="005A619B"/>
    <w:rPr>
      <w:rFonts w:ascii="Times New Roman" w:eastAsia="Times New Roman" w:hAnsi="Times New Roman" w:cs="Times New Roman"/>
      <w:sz w:val="24"/>
      <w:szCs w:val="24"/>
      <w:lang w:eastAsia="hu-HU"/>
    </w:rPr>
  </w:style>
  <w:style w:type="paragraph" w:customStyle="1" w:styleId="standard">
    <w:name w:val="standard"/>
    <w:basedOn w:val="Norml"/>
    <w:rsid w:val="005A619B"/>
    <w:pPr>
      <w:jc w:val="left"/>
    </w:pPr>
    <w:rPr>
      <w:rFonts w:ascii="&amp;#39" w:eastAsia="Calibri" w:hAnsi="&amp;#39" w:cs="&amp;#39"/>
    </w:rPr>
  </w:style>
  <w:style w:type="paragraph" w:styleId="llb">
    <w:name w:val="footer"/>
    <w:aliases w:val="Char17"/>
    <w:basedOn w:val="Norml"/>
    <w:link w:val="llbChar"/>
    <w:uiPriority w:val="99"/>
    <w:rsid w:val="005A619B"/>
    <w:pPr>
      <w:tabs>
        <w:tab w:val="center" w:pos="4536"/>
        <w:tab w:val="right" w:pos="9072"/>
      </w:tabs>
      <w:jc w:val="left"/>
    </w:pPr>
    <w:rPr>
      <w:sz w:val="20"/>
      <w:szCs w:val="20"/>
    </w:rPr>
  </w:style>
  <w:style w:type="character" w:customStyle="1" w:styleId="llbChar">
    <w:name w:val="Élőláb Char"/>
    <w:aliases w:val="Char17 Char"/>
    <w:basedOn w:val="Bekezdsalapbettpusa"/>
    <w:link w:val="llb"/>
    <w:uiPriority w:val="99"/>
    <w:rsid w:val="005A619B"/>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Exposant 3 Point,Footnote Reference Number, Exposant 3 Point"/>
    <w:uiPriority w:val="99"/>
    <w:rsid w:val="005A619B"/>
    <w:rPr>
      <w:rFonts w:cs="Times New Roman"/>
      <w:vertAlign w:val="superscript"/>
    </w:rPr>
  </w:style>
  <w:style w:type="paragraph" w:styleId="Listaszerbekezds">
    <w:name w:val="List Paragraph"/>
    <w:basedOn w:val="Norml"/>
    <w:link w:val="ListaszerbekezdsChar"/>
    <w:uiPriority w:val="34"/>
    <w:qFormat/>
    <w:rsid w:val="005A619B"/>
    <w:pPr>
      <w:spacing w:after="200" w:line="276" w:lineRule="auto"/>
      <w:ind w:left="720"/>
      <w:contextualSpacing/>
      <w:jc w:val="left"/>
    </w:pPr>
    <w:rPr>
      <w:rFonts w:ascii="Calibri" w:eastAsia="Calibri" w:hAnsi="Calibri"/>
      <w:sz w:val="20"/>
      <w:szCs w:val="20"/>
    </w:rPr>
  </w:style>
  <w:style w:type="paragraph" w:styleId="lfej">
    <w:name w:val="header"/>
    <w:aliases w:val="Header1,ƒl?fej,Fejléc"/>
    <w:basedOn w:val="Norml"/>
    <w:link w:val="lfejChar"/>
    <w:rsid w:val="005A619B"/>
    <w:pPr>
      <w:tabs>
        <w:tab w:val="center" w:pos="4536"/>
        <w:tab w:val="right" w:pos="9072"/>
      </w:tabs>
      <w:jc w:val="left"/>
    </w:pPr>
    <w:rPr>
      <w:rFonts w:ascii="Calibri" w:eastAsia="Calibri" w:hAnsi="Calibri"/>
      <w:sz w:val="22"/>
      <w:szCs w:val="22"/>
      <w:lang w:eastAsia="en-US"/>
    </w:rPr>
  </w:style>
  <w:style w:type="character" w:customStyle="1" w:styleId="lfejChar">
    <w:name w:val="Élőfej Char"/>
    <w:aliases w:val="Header1 Char,ƒl?fej Char,Fejléc Char"/>
    <w:basedOn w:val="Bekezdsalapbettpusa"/>
    <w:link w:val="lfej"/>
    <w:rsid w:val="005A619B"/>
    <w:rPr>
      <w:rFonts w:ascii="Calibri" w:eastAsia="Calibri" w:hAnsi="Calibri" w:cs="Times New Roman"/>
    </w:rPr>
  </w:style>
  <w:style w:type="character" w:customStyle="1" w:styleId="ListaszerbekezdsChar">
    <w:name w:val="Listaszerű bekezdés Char"/>
    <w:link w:val="Listaszerbekezds"/>
    <w:uiPriority w:val="99"/>
    <w:rsid w:val="005A619B"/>
    <w:rPr>
      <w:rFonts w:ascii="Calibri" w:eastAsia="Calibri" w:hAnsi="Calibri" w:cs="Times New Roman"/>
      <w:sz w:val="20"/>
      <w:szCs w:val="20"/>
    </w:rPr>
  </w:style>
  <w:style w:type="paragraph" w:styleId="Szvegtrzsbehzssal">
    <w:name w:val="Body Text Indent"/>
    <w:aliases w:val="Char16"/>
    <w:basedOn w:val="Norml"/>
    <w:link w:val="SzvegtrzsbehzssalChar"/>
    <w:unhideWhenUsed/>
    <w:rsid w:val="005A619B"/>
    <w:pPr>
      <w:spacing w:after="120"/>
      <w:ind w:left="283"/>
    </w:pPr>
  </w:style>
  <w:style w:type="character" w:customStyle="1" w:styleId="SzvegtrzsbehzssalChar">
    <w:name w:val="Szövegtörzs behúzással Char"/>
    <w:aliases w:val="Char16 Char"/>
    <w:basedOn w:val="Bekezdsalapbettpusa"/>
    <w:link w:val="Szvegtrzsbehzssal"/>
    <w:rsid w:val="005A619B"/>
    <w:rPr>
      <w:rFonts w:ascii="Times New Roman" w:eastAsia="Times New Roman" w:hAnsi="Times New Roman" w:cs="Times New Roman"/>
      <w:sz w:val="24"/>
      <w:szCs w:val="24"/>
    </w:rPr>
  </w:style>
  <w:style w:type="paragraph" w:styleId="Lista3">
    <w:name w:val="List 3"/>
    <w:basedOn w:val="Norml"/>
    <w:unhideWhenUsed/>
    <w:rsid w:val="005A619B"/>
    <w:pPr>
      <w:ind w:left="849" w:hanging="283"/>
      <w:contextualSpacing/>
    </w:pPr>
  </w:style>
  <w:style w:type="paragraph" w:styleId="Szvegtrzsbehzssal2">
    <w:name w:val="Body Text Indent 2"/>
    <w:aliases w:val="Char20"/>
    <w:basedOn w:val="Norml"/>
    <w:link w:val="Szvegtrzsbehzssal2Char"/>
    <w:rsid w:val="005A619B"/>
    <w:pPr>
      <w:ind w:left="450"/>
    </w:pPr>
    <w:rPr>
      <w:sz w:val="28"/>
      <w:szCs w:val="20"/>
    </w:rPr>
  </w:style>
  <w:style w:type="character" w:customStyle="1" w:styleId="Szvegtrzsbehzssal2Char">
    <w:name w:val="Szövegtörzs behúzással 2 Char"/>
    <w:aliases w:val="Char20 Char"/>
    <w:basedOn w:val="Bekezdsalapbettpusa"/>
    <w:link w:val="Szvegtrzsbehzssal2"/>
    <w:rsid w:val="005A619B"/>
    <w:rPr>
      <w:rFonts w:ascii="Times New Roman" w:eastAsia="Times New Roman" w:hAnsi="Times New Roman" w:cs="Times New Roman"/>
      <w:sz w:val="28"/>
      <w:szCs w:val="20"/>
    </w:rPr>
  </w:style>
  <w:style w:type="paragraph" w:styleId="Cm">
    <w:name w:val="Title"/>
    <w:aliases w:val="Char18"/>
    <w:basedOn w:val="Norml"/>
    <w:link w:val="CmChar"/>
    <w:qFormat/>
    <w:rsid w:val="005A619B"/>
    <w:pPr>
      <w:jc w:val="center"/>
    </w:pPr>
    <w:rPr>
      <w:b/>
      <w:sz w:val="28"/>
      <w:szCs w:val="20"/>
    </w:rPr>
  </w:style>
  <w:style w:type="character" w:customStyle="1" w:styleId="CmChar">
    <w:name w:val="Cím Char"/>
    <w:aliases w:val="Char18 Char"/>
    <w:basedOn w:val="Bekezdsalapbettpusa"/>
    <w:link w:val="Cm"/>
    <w:rsid w:val="005A619B"/>
    <w:rPr>
      <w:rFonts w:ascii="Times New Roman" w:eastAsia="Times New Roman" w:hAnsi="Times New Roman" w:cs="Times New Roman"/>
      <w:b/>
      <w:sz w:val="28"/>
      <w:szCs w:val="20"/>
    </w:rPr>
  </w:style>
  <w:style w:type="paragraph" w:styleId="Normlbehzs">
    <w:name w:val="Normal Indent"/>
    <w:aliases w:val="Section Text"/>
    <w:basedOn w:val="Norml"/>
    <w:rsid w:val="005A619B"/>
    <w:pPr>
      <w:spacing w:after="240"/>
    </w:pPr>
    <w:rPr>
      <w:noProof/>
      <w:szCs w:val="20"/>
    </w:rPr>
  </w:style>
  <w:style w:type="character" w:styleId="Hiperhivatkozs">
    <w:name w:val="Hyperlink"/>
    <w:basedOn w:val="Bekezdsalapbettpusa"/>
    <w:uiPriority w:val="99"/>
    <w:unhideWhenUsed/>
    <w:rsid w:val="00B4057A"/>
    <w:rPr>
      <w:color w:val="0000FF"/>
      <w:u w:val="single"/>
    </w:rPr>
  </w:style>
  <w:style w:type="character" w:customStyle="1" w:styleId="Cmsor4Char">
    <w:name w:val="Címsor 4 Char"/>
    <w:basedOn w:val="Bekezdsalapbettpusa"/>
    <w:link w:val="Cmsor4"/>
    <w:uiPriority w:val="9"/>
    <w:semiHidden/>
    <w:rsid w:val="00B80912"/>
    <w:rPr>
      <w:rFonts w:asciiTheme="majorHAnsi" w:eastAsiaTheme="majorEastAsia" w:hAnsiTheme="majorHAnsi" w:cstheme="majorBidi"/>
      <w:b/>
      <w:bCs/>
      <w:i/>
      <w:iCs/>
      <w:color w:val="4F81BD" w:themeColor="accent1"/>
      <w:sz w:val="24"/>
      <w:szCs w:val="24"/>
      <w:lang w:eastAsia="hu-HU"/>
    </w:rPr>
  </w:style>
  <w:style w:type="character" w:customStyle="1" w:styleId="Cmsor5Char">
    <w:name w:val="Címsor 5 Char"/>
    <w:basedOn w:val="Bekezdsalapbettpusa"/>
    <w:link w:val="Cmsor5"/>
    <w:uiPriority w:val="9"/>
    <w:semiHidden/>
    <w:rsid w:val="00B80912"/>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uiPriority w:val="9"/>
    <w:semiHidden/>
    <w:rsid w:val="00B80912"/>
    <w:rPr>
      <w:rFonts w:asciiTheme="majorHAnsi" w:eastAsiaTheme="majorEastAsia" w:hAnsiTheme="majorHAnsi" w:cstheme="majorBidi"/>
      <w:i/>
      <w:iCs/>
      <w:color w:val="243F60" w:themeColor="accent1" w:themeShade="7F"/>
      <w:sz w:val="24"/>
      <w:szCs w:val="24"/>
      <w:lang w:eastAsia="hu-HU"/>
    </w:rPr>
  </w:style>
  <w:style w:type="character" w:customStyle="1" w:styleId="Cmsor7Char">
    <w:name w:val="Címsor 7 Char"/>
    <w:basedOn w:val="Bekezdsalapbettpusa"/>
    <w:link w:val="Cmsor7"/>
    <w:uiPriority w:val="9"/>
    <w:semiHidden/>
    <w:rsid w:val="00B80912"/>
    <w:rPr>
      <w:rFonts w:asciiTheme="majorHAnsi" w:eastAsiaTheme="majorEastAsia" w:hAnsiTheme="majorHAnsi" w:cstheme="majorBidi"/>
      <w:i/>
      <w:iCs/>
      <w:color w:val="404040" w:themeColor="text1" w:themeTint="BF"/>
      <w:sz w:val="24"/>
      <w:szCs w:val="24"/>
      <w:lang w:eastAsia="hu-HU"/>
    </w:rPr>
  </w:style>
  <w:style w:type="character" w:customStyle="1" w:styleId="Cmsor8Char">
    <w:name w:val="Címsor 8 Char"/>
    <w:basedOn w:val="Bekezdsalapbettpusa"/>
    <w:link w:val="Cmsor8"/>
    <w:uiPriority w:val="9"/>
    <w:semiHidden/>
    <w:rsid w:val="00B80912"/>
    <w:rPr>
      <w:rFonts w:asciiTheme="majorHAnsi" w:eastAsiaTheme="majorEastAsia" w:hAnsiTheme="majorHAnsi" w:cstheme="majorBidi"/>
      <w:color w:val="404040" w:themeColor="text1" w:themeTint="BF"/>
      <w:sz w:val="20"/>
      <w:szCs w:val="20"/>
      <w:lang w:eastAsia="hu-HU"/>
    </w:rPr>
  </w:style>
  <w:style w:type="character" w:customStyle="1" w:styleId="Cmsor9Char">
    <w:name w:val="Címsor 9 Char"/>
    <w:basedOn w:val="Bekezdsalapbettpusa"/>
    <w:link w:val="Cmsor9"/>
    <w:uiPriority w:val="9"/>
    <w:semiHidden/>
    <w:rsid w:val="00B80912"/>
    <w:rPr>
      <w:rFonts w:asciiTheme="majorHAnsi" w:eastAsiaTheme="majorEastAsia" w:hAnsiTheme="majorHAnsi" w:cstheme="majorBidi"/>
      <w:i/>
      <w:iCs/>
      <w:color w:val="404040" w:themeColor="text1" w:themeTint="BF"/>
      <w:sz w:val="20"/>
      <w:szCs w:val="20"/>
      <w:lang w:eastAsia="hu-HU"/>
    </w:rPr>
  </w:style>
  <w:style w:type="paragraph" w:styleId="Szvegtrzs2">
    <w:name w:val="Body Text 2"/>
    <w:basedOn w:val="Norml"/>
    <w:link w:val="Szvegtrzs2Char"/>
    <w:uiPriority w:val="99"/>
    <w:unhideWhenUsed/>
    <w:rsid w:val="00190A52"/>
    <w:pPr>
      <w:spacing w:after="120" w:line="480" w:lineRule="auto"/>
    </w:pPr>
  </w:style>
  <w:style w:type="character" w:customStyle="1" w:styleId="Szvegtrzs2Char">
    <w:name w:val="Szövegtörzs 2 Char"/>
    <w:basedOn w:val="Bekezdsalapbettpusa"/>
    <w:link w:val="Szvegtrzs2"/>
    <w:uiPriority w:val="99"/>
    <w:rsid w:val="00190A52"/>
    <w:rPr>
      <w:rFonts w:ascii="Times New Roman" w:eastAsia="Times New Roman" w:hAnsi="Times New Roman" w:cs="Times New Roman"/>
      <w:sz w:val="24"/>
      <w:szCs w:val="24"/>
      <w:lang w:eastAsia="hu-HU"/>
    </w:rPr>
  </w:style>
  <w:style w:type="table" w:styleId="Rcsostblzat">
    <w:name w:val="Table Grid"/>
    <w:basedOn w:val="Normltblzat"/>
    <w:uiPriority w:val="59"/>
    <w:rsid w:val="00B7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semiHidden/>
    <w:unhideWhenUsed/>
    <w:rsid w:val="007D591B"/>
    <w:rPr>
      <w:sz w:val="16"/>
      <w:szCs w:val="16"/>
    </w:rPr>
  </w:style>
  <w:style w:type="paragraph" w:styleId="Jegyzetszveg">
    <w:name w:val="annotation text"/>
    <w:aliases w:val="Char10"/>
    <w:basedOn w:val="Norml"/>
    <w:link w:val="JegyzetszvegChar"/>
    <w:semiHidden/>
    <w:unhideWhenUsed/>
    <w:rsid w:val="007D591B"/>
    <w:rPr>
      <w:sz w:val="20"/>
      <w:szCs w:val="20"/>
    </w:rPr>
  </w:style>
  <w:style w:type="character" w:customStyle="1" w:styleId="JegyzetszvegChar">
    <w:name w:val="Jegyzetszöveg Char"/>
    <w:aliases w:val="Char10 Char"/>
    <w:basedOn w:val="Bekezdsalapbettpusa"/>
    <w:link w:val="Jegyzetszveg"/>
    <w:semiHidden/>
    <w:rsid w:val="007D591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D591B"/>
    <w:rPr>
      <w:b/>
      <w:bCs/>
    </w:rPr>
  </w:style>
  <w:style w:type="character" w:customStyle="1" w:styleId="MegjegyzstrgyaChar">
    <w:name w:val="Megjegyzés tárgya Char"/>
    <w:basedOn w:val="JegyzetszvegChar"/>
    <w:link w:val="Megjegyzstrgya"/>
    <w:uiPriority w:val="99"/>
    <w:semiHidden/>
    <w:rsid w:val="007D591B"/>
    <w:rPr>
      <w:rFonts w:ascii="Times New Roman" w:eastAsia="Times New Roman" w:hAnsi="Times New Roman" w:cs="Times New Roman"/>
      <w:b/>
      <w:bCs/>
      <w:sz w:val="20"/>
      <w:szCs w:val="20"/>
      <w:lang w:eastAsia="hu-HU"/>
    </w:rPr>
  </w:style>
  <w:style w:type="paragraph" w:styleId="Vltozat">
    <w:name w:val="Revision"/>
    <w:hidden/>
    <w:uiPriority w:val="99"/>
    <w:semiHidden/>
    <w:rsid w:val="007D591B"/>
    <w:pPr>
      <w:spacing w:after="0" w:line="240" w:lineRule="auto"/>
    </w:pPr>
    <w:rPr>
      <w:rFonts w:ascii="Times New Roman" w:eastAsia="Times New Roman" w:hAnsi="Times New Roman" w:cs="Times New Roman"/>
      <w:sz w:val="24"/>
      <w:szCs w:val="24"/>
      <w:lang w:eastAsia="hu-HU"/>
    </w:rPr>
  </w:style>
  <w:style w:type="paragraph" w:styleId="Buborkszveg">
    <w:name w:val="Balloon Text"/>
    <w:aliases w:val="Char15"/>
    <w:basedOn w:val="Norml"/>
    <w:link w:val="BuborkszvegChar"/>
    <w:semiHidden/>
    <w:unhideWhenUsed/>
    <w:rsid w:val="007D591B"/>
    <w:rPr>
      <w:rFonts w:ascii="Tahoma" w:hAnsi="Tahoma"/>
      <w:sz w:val="16"/>
      <w:szCs w:val="16"/>
    </w:rPr>
  </w:style>
  <w:style w:type="character" w:customStyle="1" w:styleId="BuborkszvegChar">
    <w:name w:val="Buborékszöveg Char"/>
    <w:aliases w:val="Char15 Char"/>
    <w:basedOn w:val="Bekezdsalapbettpusa"/>
    <w:link w:val="Buborkszveg"/>
    <w:semiHidden/>
    <w:rsid w:val="007D591B"/>
    <w:rPr>
      <w:rFonts w:ascii="Tahoma" w:eastAsia="Times New Roman" w:hAnsi="Tahoma" w:cs="Times New Roman"/>
      <w:sz w:val="16"/>
      <w:szCs w:val="16"/>
      <w:lang w:eastAsia="hu-HU"/>
    </w:rPr>
  </w:style>
  <w:style w:type="paragraph" w:customStyle="1" w:styleId="Indent">
    <w:name w:val="Indent"/>
    <w:basedOn w:val="Norml"/>
    <w:rsid w:val="00623D78"/>
    <w:pPr>
      <w:overflowPunct w:val="0"/>
      <w:autoSpaceDE w:val="0"/>
      <w:autoSpaceDN w:val="0"/>
      <w:adjustRightInd w:val="0"/>
      <w:ind w:left="2591"/>
      <w:jc w:val="left"/>
    </w:pPr>
    <w:rPr>
      <w:rFonts w:ascii="Arial" w:hAnsi="Arial"/>
      <w:szCs w:val="20"/>
      <w:lang w:val="en-GB"/>
    </w:rPr>
  </w:style>
  <w:style w:type="paragraph" w:styleId="Lbjegyzetszveg">
    <w:name w:val="footnote text"/>
    <w:aliases w:val="Char5,Lábjegyzetszöveg Char1,Lábjegyzetszöveg Char Char,Lábjegyzetszöveg Char1 Char Char,Lábjegyzetszöveg Char Char Char Char,Footnote Char Char Char Char,Char1 Char Char Char Char,Footnote Char1 Char Char,Char1 Char1 Char Char Char,Cha"/>
    <w:basedOn w:val="Norml"/>
    <w:link w:val="LbjegyzetszvegChar"/>
    <w:rsid w:val="00623D78"/>
    <w:pPr>
      <w:jc w:val="left"/>
    </w:pPr>
    <w:rPr>
      <w:sz w:val="20"/>
      <w:szCs w:val="20"/>
    </w:rPr>
  </w:style>
  <w:style w:type="character" w:customStyle="1" w:styleId="LbjegyzetszvegChar">
    <w:name w:val="Lábjegyzetszöveg Char"/>
    <w:aliases w:val="Char5 Char,Lábjegyzetszöveg Char1 Char,Lábjegyzetszöveg Char Char Char,Lábjegyzetszöveg Char1 Char Char Char,Lábjegyzetszöveg Char Char Char Char Char,Footnote Char Char Char Char Char,Char1 Char Char Char Char Char,Cha Char"/>
    <w:basedOn w:val="Bekezdsalapbettpusa"/>
    <w:link w:val="Lbjegyzetszveg"/>
    <w:rsid w:val="00623D78"/>
    <w:rPr>
      <w:rFonts w:ascii="Times New Roman" w:eastAsia="Times New Roman" w:hAnsi="Times New Roman" w:cs="Times New Roman"/>
      <w:sz w:val="20"/>
      <w:szCs w:val="20"/>
      <w:lang w:eastAsia="hu-HU"/>
    </w:rPr>
  </w:style>
  <w:style w:type="character" w:customStyle="1" w:styleId="Szvegtrzs0">
    <w:name w:val="Szövegtörzs_"/>
    <w:basedOn w:val="Bekezdsalapbettpusa"/>
    <w:link w:val="Szvegtrzs19"/>
    <w:rsid w:val="00354047"/>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0"/>
    <w:rsid w:val="00354047"/>
    <w:pPr>
      <w:widowControl w:val="0"/>
      <w:shd w:val="clear" w:color="auto" w:fill="FFFFFF"/>
      <w:spacing w:before="120" w:line="0" w:lineRule="atLeast"/>
      <w:ind w:hanging="360"/>
      <w:jc w:val="left"/>
    </w:pPr>
    <w:rPr>
      <w:rFonts w:ascii="Lucida Sans Unicode" w:eastAsia="Lucida Sans Unicode" w:hAnsi="Lucida Sans Unicode" w:cs="Lucida Sans Unicode"/>
      <w:sz w:val="14"/>
      <w:szCs w:val="14"/>
      <w:lang w:eastAsia="en-US"/>
    </w:rPr>
  </w:style>
  <w:style w:type="character" w:styleId="Oldalszm">
    <w:name w:val="page number"/>
    <w:basedOn w:val="Bekezdsalapbettpusa"/>
    <w:rsid w:val="00815264"/>
    <w:rPr>
      <w:rFonts w:cs="Times New Roman"/>
    </w:rPr>
  </w:style>
  <w:style w:type="numbering" w:customStyle="1" w:styleId="Stlus1">
    <w:name w:val="Stílus1"/>
    <w:rsid w:val="003E7BB0"/>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06285">
      <w:bodyDiv w:val="1"/>
      <w:marLeft w:val="0"/>
      <w:marRight w:val="0"/>
      <w:marTop w:val="0"/>
      <w:marBottom w:val="0"/>
      <w:divBdr>
        <w:top w:val="none" w:sz="0" w:space="0" w:color="auto"/>
        <w:left w:val="none" w:sz="0" w:space="0" w:color="auto"/>
        <w:bottom w:val="none" w:sz="0" w:space="0" w:color="auto"/>
        <w:right w:val="none" w:sz="0" w:space="0" w:color="auto"/>
      </w:divBdr>
    </w:div>
    <w:div w:id="436172343">
      <w:bodyDiv w:val="1"/>
      <w:marLeft w:val="0"/>
      <w:marRight w:val="0"/>
      <w:marTop w:val="0"/>
      <w:marBottom w:val="0"/>
      <w:divBdr>
        <w:top w:val="none" w:sz="0" w:space="0" w:color="auto"/>
        <w:left w:val="none" w:sz="0" w:space="0" w:color="auto"/>
        <w:bottom w:val="none" w:sz="0" w:space="0" w:color="auto"/>
        <w:right w:val="none" w:sz="0" w:space="0" w:color="auto"/>
      </w:divBdr>
    </w:div>
    <w:div w:id="443231862">
      <w:bodyDiv w:val="1"/>
      <w:marLeft w:val="0"/>
      <w:marRight w:val="0"/>
      <w:marTop w:val="0"/>
      <w:marBottom w:val="0"/>
      <w:divBdr>
        <w:top w:val="none" w:sz="0" w:space="0" w:color="auto"/>
        <w:left w:val="none" w:sz="0" w:space="0" w:color="auto"/>
        <w:bottom w:val="none" w:sz="0" w:space="0" w:color="auto"/>
        <w:right w:val="none" w:sz="0" w:space="0" w:color="auto"/>
      </w:divBdr>
    </w:div>
    <w:div w:id="709113004">
      <w:bodyDiv w:val="1"/>
      <w:marLeft w:val="0"/>
      <w:marRight w:val="0"/>
      <w:marTop w:val="0"/>
      <w:marBottom w:val="0"/>
      <w:divBdr>
        <w:top w:val="none" w:sz="0" w:space="0" w:color="auto"/>
        <w:left w:val="none" w:sz="0" w:space="0" w:color="auto"/>
        <w:bottom w:val="none" w:sz="0" w:space="0" w:color="auto"/>
        <w:right w:val="none" w:sz="0" w:space="0" w:color="auto"/>
      </w:divBdr>
    </w:div>
    <w:div w:id="201098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6148</Characters>
  <Application>Microsoft Office Word</Application>
  <DocSecurity>4</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lilla</dc:creator>
  <cp:lastModifiedBy>Dr. Molnár Zsuzsanna</cp:lastModifiedBy>
  <cp:revision>2</cp:revision>
  <cp:lastPrinted>2017-09-28T07:34:00Z</cp:lastPrinted>
  <dcterms:created xsi:type="dcterms:W3CDTF">2020-01-21T10:20:00Z</dcterms:created>
  <dcterms:modified xsi:type="dcterms:W3CDTF">2020-01-21T10:20:00Z</dcterms:modified>
</cp:coreProperties>
</file>